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6C51DAF" w14:textId="77777777" w:rsidTr="00D74AE1">
        <w:trPr>
          <w:trHeight w:hRule="exact" w:val="2948"/>
        </w:trPr>
        <w:tc>
          <w:tcPr>
            <w:tcW w:w="11185" w:type="dxa"/>
            <w:vAlign w:val="center"/>
          </w:tcPr>
          <w:p w14:paraId="09D04A75"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23107860" w14:textId="77777777" w:rsidR="008972C3" w:rsidRDefault="008972C3" w:rsidP="003274DB"/>
    <w:p w14:paraId="49E6BE63" w14:textId="77777777" w:rsidR="00D74AE1" w:rsidRDefault="00D74AE1" w:rsidP="003274DB"/>
    <w:p w14:paraId="3422A8B1" w14:textId="77777777" w:rsidR="0093492E" w:rsidRDefault="0026038D" w:rsidP="0026038D">
      <w:pPr>
        <w:pStyle w:val="Documentnumber"/>
      </w:pPr>
      <w:r>
        <w:t>1</w:t>
      </w:r>
      <w:r w:rsidR="001A777B">
        <w:t>111-1</w:t>
      </w:r>
    </w:p>
    <w:p w14:paraId="30AE6824" w14:textId="77777777" w:rsidR="0026038D" w:rsidRDefault="0026038D" w:rsidP="003274DB"/>
    <w:p w14:paraId="2DDDFEC0" w14:textId="77777777" w:rsidR="00776004" w:rsidRPr="00ED4450" w:rsidRDefault="001A777B" w:rsidP="006218E8">
      <w:pPr>
        <w:pStyle w:val="Documentname"/>
      </w:pPr>
      <w:r w:rsidRPr="006325BF">
        <w:t>Producing Functional and Performance Requirements for the Core VTS system</w:t>
      </w:r>
    </w:p>
    <w:p w14:paraId="3882E524" w14:textId="77777777" w:rsidR="00CF49CC" w:rsidRDefault="00CF49CC" w:rsidP="00D74AE1"/>
    <w:p w14:paraId="109D644E" w14:textId="77777777" w:rsidR="004E0BBB" w:rsidRDefault="004E0BBB" w:rsidP="00D74AE1"/>
    <w:p w14:paraId="011DD018" w14:textId="77777777" w:rsidR="004E0BBB" w:rsidRDefault="004E0BBB" w:rsidP="00D74AE1"/>
    <w:p w14:paraId="6FC4CE55" w14:textId="77777777" w:rsidR="004E0BBB" w:rsidRDefault="004E0BBB" w:rsidP="00D74AE1"/>
    <w:p w14:paraId="6C2C73C3" w14:textId="77777777" w:rsidR="004E0BBB" w:rsidRDefault="004E0BBB" w:rsidP="00D74AE1"/>
    <w:p w14:paraId="0061DFFA" w14:textId="77777777" w:rsidR="004E0BBB" w:rsidRDefault="004E0BBB" w:rsidP="00D74AE1"/>
    <w:p w14:paraId="45DA2F18" w14:textId="77777777" w:rsidR="004E0BBB" w:rsidRDefault="004E0BBB" w:rsidP="00D74AE1"/>
    <w:p w14:paraId="5E4D8B2D" w14:textId="77777777" w:rsidR="004E0BBB" w:rsidRDefault="004E0BBB" w:rsidP="00D74AE1"/>
    <w:p w14:paraId="5FE1354E" w14:textId="77777777" w:rsidR="004E0BBB" w:rsidRDefault="004E0BBB" w:rsidP="00D74AE1"/>
    <w:p w14:paraId="5DC6EA1E" w14:textId="77777777" w:rsidR="004E0BBB" w:rsidRDefault="004E0BBB" w:rsidP="00D74AE1"/>
    <w:p w14:paraId="3310799C" w14:textId="77777777" w:rsidR="004E0BBB" w:rsidRDefault="004E0BBB" w:rsidP="00D74AE1"/>
    <w:p w14:paraId="1A16210D" w14:textId="77777777" w:rsidR="004E0BBB" w:rsidRDefault="004E0BBB" w:rsidP="00D74AE1"/>
    <w:p w14:paraId="5DFEBF38" w14:textId="77777777" w:rsidR="004E0BBB" w:rsidRDefault="004E0BBB" w:rsidP="00D74AE1"/>
    <w:p w14:paraId="10FABCD6" w14:textId="77777777" w:rsidR="004E0BBB" w:rsidRDefault="004E0BBB" w:rsidP="00D74AE1"/>
    <w:p w14:paraId="7E2B0A05" w14:textId="77777777" w:rsidR="004E0BBB" w:rsidRDefault="004E0BBB" w:rsidP="00D74AE1"/>
    <w:p w14:paraId="542C6F6E" w14:textId="77777777" w:rsidR="004E0BBB" w:rsidRDefault="004E0BBB" w:rsidP="00D74AE1"/>
    <w:p w14:paraId="47BBB47D" w14:textId="77777777" w:rsidR="004E0BBB" w:rsidRDefault="004E0BBB" w:rsidP="00D74AE1"/>
    <w:p w14:paraId="0707FDF9" w14:textId="77777777" w:rsidR="004E0BBB" w:rsidRDefault="004E0BBB" w:rsidP="00D74AE1"/>
    <w:p w14:paraId="58A6F5C6" w14:textId="77777777" w:rsidR="004E0BBB" w:rsidRDefault="004E0BBB" w:rsidP="004E0BBB">
      <w:pPr>
        <w:pStyle w:val="Editionnumber"/>
      </w:pPr>
      <w:r>
        <w:t xml:space="preserve">Edition </w:t>
      </w:r>
      <w:r w:rsidR="001A777B">
        <w:t>2</w:t>
      </w:r>
      <w:commentRangeStart w:id="1"/>
      <w:r>
        <w:t>.0</w:t>
      </w:r>
      <w:commentRangeEnd w:id="1"/>
      <w:r w:rsidR="00600C2B">
        <w:rPr>
          <w:rStyle w:val="CommentReference"/>
          <w:b w:val="0"/>
          <w:color w:val="auto"/>
        </w:rPr>
        <w:commentReference w:id="1"/>
      </w:r>
    </w:p>
    <w:p w14:paraId="182F8F3D" w14:textId="77777777" w:rsidR="004E0BBB" w:rsidRDefault="00600C2B" w:rsidP="004E0BBB">
      <w:pPr>
        <w:pStyle w:val="Documentdate"/>
      </w:pPr>
      <w:r>
        <w:t xml:space="preserve">Document </w:t>
      </w:r>
      <w:commentRangeStart w:id="2"/>
      <w:r>
        <w:t>date</w:t>
      </w:r>
      <w:commentRangeEnd w:id="2"/>
      <w:r>
        <w:rPr>
          <w:rStyle w:val="CommentReference"/>
          <w:b w:val="0"/>
          <w:color w:val="auto"/>
        </w:rPr>
        <w:commentReference w:id="2"/>
      </w:r>
    </w:p>
    <w:p w14:paraId="7396D69F" w14:textId="77777777" w:rsidR="00BC27F6" w:rsidRDefault="00BC27F6" w:rsidP="00D74AE1">
      <w:pPr>
        <w:sectPr w:rsidR="00BC27F6" w:rsidSect="007E30DF">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7" w:right="1276" w:bottom="2495" w:left="1276" w:header="567" w:footer="567" w:gutter="0"/>
          <w:cols w:space="708"/>
          <w:docGrid w:linePitch="360"/>
        </w:sectPr>
      </w:pPr>
    </w:p>
    <w:p w14:paraId="7CB48C31"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6F581D3B" w14:textId="77777777" w:rsidTr="005E4659">
        <w:tc>
          <w:tcPr>
            <w:tcW w:w="1908" w:type="dxa"/>
          </w:tcPr>
          <w:p w14:paraId="35732C83" w14:textId="77777777" w:rsidR="00914E26" w:rsidRPr="00460028" w:rsidRDefault="00914E26" w:rsidP="00414698">
            <w:pPr>
              <w:pStyle w:val="Tableheading"/>
            </w:pPr>
            <w:r w:rsidRPr="00460028">
              <w:t>Date</w:t>
            </w:r>
          </w:p>
        </w:tc>
        <w:tc>
          <w:tcPr>
            <w:tcW w:w="3576" w:type="dxa"/>
          </w:tcPr>
          <w:p w14:paraId="1E7F690C" w14:textId="77777777" w:rsidR="00914E26" w:rsidRPr="00460028" w:rsidRDefault="00914E26" w:rsidP="00414698">
            <w:pPr>
              <w:pStyle w:val="Tableheading"/>
            </w:pPr>
            <w:r w:rsidRPr="00460028">
              <w:t>Page / Section Revised</w:t>
            </w:r>
          </w:p>
        </w:tc>
        <w:tc>
          <w:tcPr>
            <w:tcW w:w="5001" w:type="dxa"/>
          </w:tcPr>
          <w:p w14:paraId="18EDA177" w14:textId="77777777" w:rsidR="00914E26" w:rsidRPr="00460028" w:rsidRDefault="00914E26" w:rsidP="00414698">
            <w:pPr>
              <w:pStyle w:val="Tableheading"/>
            </w:pPr>
            <w:r w:rsidRPr="00460028">
              <w:t>Requirement for Revision</w:t>
            </w:r>
          </w:p>
        </w:tc>
      </w:tr>
      <w:tr w:rsidR="005E4659" w:rsidRPr="00460028" w14:paraId="1BE4F456" w14:textId="77777777" w:rsidTr="005E4659">
        <w:trPr>
          <w:trHeight w:val="851"/>
        </w:trPr>
        <w:tc>
          <w:tcPr>
            <w:tcW w:w="1908" w:type="dxa"/>
            <w:vAlign w:val="center"/>
          </w:tcPr>
          <w:p w14:paraId="226659D2" w14:textId="77777777" w:rsidR="00914E26" w:rsidRPr="00C27E08" w:rsidRDefault="006218E8" w:rsidP="00914E26">
            <w:pPr>
              <w:pStyle w:val="Tabletext"/>
            </w:pPr>
            <w:r>
              <w:t>month/year approved by Council</w:t>
            </w:r>
          </w:p>
        </w:tc>
        <w:tc>
          <w:tcPr>
            <w:tcW w:w="3576" w:type="dxa"/>
            <w:vAlign w:val="center"/>
          </w:tcPr>
          <w:p w14:paraId="4B908AA8" w14:textId="77777777" w:rsidR="00914E26" w:rsidRPr="00C27E08" w:rsidRDefault="006218E8" w:rsidP="00914E26">
            <w:pPr>
              <w:pStyle w:val="Tabletext"/>
            </w:pPr>
            <w:proofErr w:type="spellStart"/>
            <w:r>
              <w:t>aaaaa</w:t>
            </w:r>
            <w:proofErr w:type="spellEnd"/>
          </w:p>
        </w:tc>
        <w:tc>
          <w:tcPr>
            <w:tcW w:w="5001" w:type="dxa"/>
            <w:vAlign w:val="center"/>
          </w:tcPr>
          <w:p w14:paraId="03241FCF" w14:textId="77777777" w:rsidR="00914E26" w:rsidRPr="00460028" w:rsidRDefault="006218E8" w:rsidP="00914E26">
            <w:pPr>
              <w:pStyle w:val="Tabletext"/>
            </w:pPr>
            <w:proofErr w:type="spellStart"/>
            <w:r>
              <w:t>aaaaaa</w:t>
            </w:r>
            <w:proofErr w:type="spellEnd"/>
          </w:p>
        </w:tc>
      </w:tr>
      <w:tr w:rsidR="005E4659" w:rsidRPr="00460028" w14:paraId="4086EC35" w14:textId="77777777" w:rsidTr="005E4659">
        <w:trPr>
          <w:trHeight w:val="851"/>
        </w:trPr>
        <w:tc>
          <w:tcPr>
            <w:tcW w:w="1908" w:type="dxa"/>
            <w:vAlign w:val="center"/>
          </w:tcPr>
          <w:p w14:paraId="397E3A32" w14:textId="77777777" w:rsidR="00914E26" w:rsidRPr="00460028" w:rsidRDefault="00914E26" w:rsidP="00914E26">
            <w:pPr>
              <w:pStyle w:val="Tabletext"/>
            </w:pPr>
          </w:p>
        </w:tc>
        <w:tc>
          <w:tcPr>
            <w:tcW w:w="3576" w:type="dxa"/>
            <w:vAlign w:val="center"/>
          </w:tcPr>
          <w:p w14:paraId="3A8B6E6D" w14:textId="77777777" w:rsidR="00914E26" w:rsidRPr="00460028" w:rsidRDefault="00914E26" w:rsidP="00914E26">
            <w:pPr>
              <w:pStyle w:val="Tabletext"/>
            </w:pPr>
          </w:p>
        </w:tc>
        <w:tc>
          <w:tcPr>
            <w:tcW w:w="5001" w:type="dxa"/>
            <w:vAlign w:val="center"/>
          </w:tcPr>
          <w:p w14:paraId="12181268" w14:textId="77777777" w:rsidR="00914E26" w:rsidRPr="00460028" w:rsidRDefault="00914E26" w:rsidP="00914E26">
            <w:pPr>
              <w:pStyle w:val="Tabletext"/>
            </w:pPr>
          </w:p>
        </w:tc>
      </w:tr>
      <w:tr w:rsidR="005E4659" w:rsidRPr="00460028" w14:paraId="65DE7B74" w14:textId="77777777" w:rsidTr="005E4659">
        <w:trPr>
          <w:trHeight w:val="851"/>
        </w:trPr>
        <w:tc>
          <w:tcPr>
            <w:tcW w:w="1908" w:type="dxa"/>
            <w:vAlign w:val="center"/>
          </w:tcPr>
          <w:p w14:paraId="13209196" w14:textId="77777777" w:rsidR="00914E26" w:rsidRPr="00460028" w:rsidRDefault="00914E26" w:rsidP="00914E26">
            <w:pPr>
              <w:pStyle w:val="Tabletext"/>
            </w:pPr>
          </w:p>
        </w:tc>
        <w:tc>
          <w:tcPr>
            <w:tcW w:w="3576" w:type="dxa"/>
            <w:vAlign w:val="center"/>
          </w:tcPr>
          <w:p w14:paraId="637DE348" w14:textId="77777777" w:rsidR="00914E26" w:rsidRPr="00460028" w:rsidRDefault="00914E26" w:rsidP="00914E26">
            <w:pPr>
              <w:pStyle w:val="Tabletext"/>
            </w:pPr>
          </w:p>
        </w:tc>
        <w:tc>
          <w:tcPr>
            <w:tcW w:w="5001" w:type="dxa"/>
            <w:vAlign w:val="center"/>
          </w:tcPr>
          <w:p w14:paraId="6F853F68" w14:textId="77777777" w:rsidR="00914E26" w:rsidRPr="00460028" w:rsidRDefault="00914E26" w:rsidP="00914E26">
            <w:pPr>
              <w:pStyle w:val="Tabletext"/>
            </w:pPr>
          </w:p>
        </w:tc>
      </w:tr>
      <w:tr w:rsidR="005E4659" w:rsidRPr="00460028" w14:paraId="65DE3BAF" w14:textId="77777777" w:rsidTr="005E4659">
        <w:trPr>
          <w:trHeight w:val="851"/>
        </w:trPr>
        <w:tc>
          <w:tcPr>
            <w:tcW w:w="1908" w:type="dxa"/>
            <w:vAlign w:val="center"/>
          </w:tcPr>
          <w:p w14:paraId="233308F4" w14:textId="77777777" w:rsidR="00914E26" w:rsidRPr="00460028" w:rsidRDefault="00914E26" w:rsidP="00914E26">
            <w:pPr>
              <w:pStyle w:val="Tabletext"/>
            </w:pPr>
          </w:p>
        </w:tc>
        <w:tc>
          <w:tcPr>
            <w:tcW w:w="3576" w:type="dxa"/>
            <w:vAlign w:val="center"/>
          </w:tcPr>
          <w:p w14:paraId="77EB3D1F" w14:textId="77777777" w:rsidR="00914E26" w:rsidRPr="00460028" w:rsidRDefault="00914E26" w:rsidP="00914E26">
            <w:pPr>
              <w:pStyle w:val="Tabletext"/>
            </w:pPr>
          </w:p>
        </w:tc>
        <w:tc>
          <w:tcPr>
            <w:tcW w:w="5001" w:type="dxa"/>
            <w:vAlign w:val="center"/>
          </w:tcPr>
          <w:p w14:paraId="1694CF37" w14:textId="77777777" w:rsidR="00914E26" w:rsidRPr="00460028" w:rsidRDefault="00914E26" w:rsidP="00914E26">
            <w:pPr>
              <w:pStyle w:val="Tabletext"/>
            </w:pPr>
          </w:p>
        </w:tc>
      </w:tr>
      <w:tr w:rsidR="005E4659" w:rsidRPr="00460028" w14:paraId="733FF19A" w14:textId="77777777" w:rsidTr="005E4659">
        <w:trPr>
          <w:trHeight w:val="851"/>
        </w:trPr>
        <w:tc>
          <w:tcPr>
            <w:tcW w:w="1908" w:type="dxa"/>
            <w:vAlign w:val="center"/>
          </w:tcPr>
          <w:p w14:paraId="19A48616" w14:textId="77777777" w:rsidR="00914E26" w:rsidRPr="00460028" w:rsidRDefault="00914E26" w:rsidP="00914E26">
            <w:pPr>
              <w:pStyle w:val="Tabletext"/>
            </w:pPr>
          </w:p>
        </w:tc>
        <w:tc>
          <w:tcPr>
            <w:tcW w:w="3576" w:type="dxa"/>
            <w:vAlign w:val="center"/>
          </w:tcPr>
          <w:p w14:paraId="57B8C7D7" w14:textId="77777777" w:rsidR="00914E26" w:rsidRPr="00460028" w:rsidRDefault="00914E26" w:rsidP="00914E26">
            <w:pPr>
              <w:pStyle w:val="Tabletext"/>
            </w:pPr>
          </w:p>
        </w:tc>
        <w:tc>
          <w:tcPr>
            <w:tcW w:w="5001" w:type="dxa"/>
            <w:vAlign w:val="center"/>
          </w:tcPr>
          <w:p w14:paraId="66D778BE" w14:textId="77777777" w:rsidR="00914E26" w:rsidRPr="00460028" w:rsidRDefault="00914E26" w:rsidP="00914E26">
            <w:pPr>
              <w:pStyle w:val="Tabletext"/>
            </w:pPr>
          </w:p>
        </w:tc>
      </w:tr>
      <w:tr w:rsidR="005E4659" w:rsidRPr="00460028" w14:paraId="45B08F34" w14:textId="77777777" w:rsidTr="005E4659">
        <w:trPr>
          <w:trHeight w:val="851"/>
        </w:trPr>
        <w:tc>
          <w:tcPr>
            <w:tcW w:w="1908" w:type="dxa"/>
            <w:vAlign w:val="center"/>
          </w:tcPr>
          <w:p w14:paraId="7724A651" w14:textId="77777777" w:rsidR="00914E26" w:rsidRPr="00460028" w:rsidRDefault="00914E26" w:rsidP="00914E26">
            <w:pPr>
              <w:pStyle w:val="Tabletext"/>
            </w:pPr>
          </w:p>
        </w:tc>
        <w:tc>
          <w:tcPr>
            <w:tcW w:w="3576" w:type="dxa"/>
            <w:vAlign w:val="center"/>
          </w:tcPr>
          <w:p w14:paraId="540D578D" w14:textId="77777777" w:rsidR="00914E26" w:rsidRPr="00460028" w:rsidRDefault="00914E26" w:rsidP="00914E26">
            <w:pPr>
              <w:pStyle w:val="Tabletext"/>
            </w:pPr>
          </w:p>
        </w:tc>
        <w:tc>
          <w:tcPr>
            <w:tcW w:w="5001" w:type="dxa"/>
            <w:vAlign w:val="center"/>
          </w:tcPr>
          <w:p w14:paraId="1EE4AC3E" w14:textId="77777777" w:rsidR="00914E26" w:rsidRPr="00460028" w:rsidRDefault="00914E26" w:rsidP="00914E26">
            <w:pPr>
              <w:pStyle w:val="Tabletext"/>
            </w:pPr>
          </w:p>
        </w:tc>
      </w:tr>
      <w:tr w:rsidR="005E4659" w:rsidRPr="00460028" w14:paraId="1A4BFE20" w14:textId="77777777" w:rsidTr="005E4659">
        <w:trPr>
          <w:trHeight w:val="851"/>
        </w:trPr>
        <w:tc>
          <w:tcPr>
            <w:tcW w:w="1908" w:type="dxa"/>
            <w:vAlign w:val="center"/>
          </w:tcPr>
          <w:p w14:paraId="21729F13" w14:textId="77777777" w:rsidR="00914E26" w:rsidRPr="00460028" w:rsidRDefault="00914E26" w:rsidP="00914E26">
            <w:pPr>
              <w:pStyle w:val="Tabletext"/>
            </w:pPr>
          </w:p>
        </w:tc>
        <w:tc>
          <w:tcPr>
            <w:tcW w:w="3576" w:type="dxa"/>
            <w:vAlign w:val="center"/>
          </w:tcPr>
          <w:p w14:paraId="454D65EE" w14:textId="77777777" w:rsidR="00914E26" w:rsidRPr="00460028" w:rsidRDefault="00914E26" w:rsidP="00914E26">
            <w:pPr>
              <w:pStyle w:val="Tabletext"/>
            </w:pPr>
          </w:p>
        </w:tc>
        <w:tc>
          <w:tcPr>
            <w:tcW w:w="5001" w:type="dxa"/>
            <w:vAlign w:val="center"/>
          </w:tcPr>
          <w:p w14:paraId="454C46FC" w14:textId="77777777" w:rsidR="00914E26" w:rsidRPr="00460028" w:rsidRDefault="00914E26" w:rsidP="00914E26">
            <w:pPr>
              <w:pStyle w:val="Tabletext"/>
            </w:pPr>
          </w:p>
        </w:tc>
      </w:tr>
    </w:tbl>
    <w:p w14:paraId="7060DD86" w14:textId="77777777" w:rsidR="00914E26" w:rsidRDefault="00914E26" w:rsidP="00D74AE1"/>
    <w:p w14:paraId="4F1F5DF5" w14:textId="77777777" w:rsidR="005E4659" w:rsidRDefault="005E4659" w:rsidP="00914E26">
      <w:pPr>
        <w:spacing w:after="200" w:line="276" w:lineRule="auto"/>
        <w:sectPr w:rsidR="005E4659" w:rsidSect="00C716E5">
          <w:headerReference w:type="even" r:id="rId20"/>
          <w:headerReference w:type="default" r:id="rId21"/>
          <w:footerReference w:type="default" r:id="rId22"/>
          <w:headerReference w:type="first" r:id="rId23"/>
          <w:pgSz w:w="11906" w:h="16838" w:code="9"/>
          <w:pgMar w:top="567" w:right="794" w:bottom="567" w:left="907" w:header="567" w:footer="850" w:gutter="0"/>
          <w:cols w:space="708"/>
          <w:docGrid w:linePitch="360"/>
        </w:sectPr>
      </w:pPr>
    </w:p>
    <w:p w14:paraId="223DA7B7" w14:textId="56EBF667" w:rsidR="00542240"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542240">
        <w:t>1</w:t>
      </w:r>
      <w:r w:rsidR="00542240">
        <w:rPr>
          <w:rFonts w:eastAsiaTheme="minorEastAsia"/>
          <w:b w:val="0"/>
          <w:color w:val="auto"/>
          <w:lang w:eastAsia="en-GB"/>
        </w:rPr>
        <w:tab/>
      </w:r>
      <w:r w:rsidR="00542240">
        <w:t>INTRODUCTION</w:t>
      </w:r>
      <w:r w:rsidR="00542240">
        <w:tab/>
      </w:r>
      <w:r w:rsidR="00542240">
        <w:fldChar w:fldCharType="begin"/>
      </w:r>
      <w:r w:rsidR="00542240">
        <w:instrText xml:space="preserve"> PAGEREF _Toc63412031 \h </w:instrText>
      </w:r>
      <w:r w:rsidR="00542240">
        <w:fldChar w:fldCharType="separate"/>
      </w:r>
      <w:r w:rsidR="00542240">
        <w:t>6</w:t>
      </w:r>
      <w:r w:rsidR="00542240">
        <w:fldChar w:fldCharType="end"/>
      </w:r>
    </w:p>
    <w:p w14:paraId="3257CDE1" w14:textId="2638E1CC" w:rsidR="00542240" w:rsidRDefault="00542240">
      <w:pPr>
        <w:pStyle w:val="TOC2"/>
        <w:rPr>
          <w:rFonts w:eastAsiaTheme="minorEastAsia"/>
          <w:color w:val="auto"/>
          <w:lang w:eastAsia="en-GB"/>
        </w:rPr>
      </w:pPr>
      <w:r>
        <w:t>1.1</w:t>
      </w:r>
      <w:r>
        <w:rPr>
          <w:rFonts w:eastAsiaTheme="minorEastAsia"/>
          <w:color w:val="auto"/>
          <w:lang w:eastAsia="en-GB"/>
        </w:rPr>
        <w:tab/>
      </w:r>
      <w:r>
        <w:t>Definitions</w:t>
      </w:r>
      <w:r>
        <w:tab/>
      </w:r>
      <w:r>
        <w:fldChar w:fldCharType="begin"/>
      </w:r>
      <w:r>
        <w:instrText xml:space="preserve"> PAGEREF _Toc63412032 \h </w:instrText>
      </w:r>
      <w:r>
        <w:fldChar w:fldCharType="separate"/>
      </w:r>
      <w:r>
        <w:t>6</w:t>
      </w:r>
      <w:r>
        <w:fldChar w:fldCharType="end"/>
      </w:r>
    </w:p>
    <w:p w14:paraId="6D8205A1" w14:textId="44D2D627" w:rsidR="00542240" w:rsidRDefault="00542240">
      <w:pPr>
        <w:pStyle w:val="TOC2"/>
        <w:rPr>
          <w:rFonts w:eastAsiaTheme="minorEastAsia"/>
          <w:color w:val="auto"/>
          <w:lang w:eastAsia="en-GB"/>
        </w:rPr>
      </w:pPr>
      <w:r>
        <w:t>1.2</w:t>
      </w:r>
      <w:r>
        <w:rPr>
          <w:rFonts w:eastAsiaTheme="minorEastAsia"/>
          <w:color w:val="auto"/>
          <w:lang w:eastAsia="en-GB"/>
        </w:rPr>
        <w:tab/>
      </w:r>
      <w:r>
        <w:t>References</w:t>
      </w:r>
      <w:r>
        <w:tab/>
      </w:r>
      <w:r>
        <w:fldChar w:fldCharType="begin"/>
      </w:r>
      <w:r>
        <w:instrText xml:space="preserve"> PAGEREF _Toc63412033 \h </w:instrText>
      </w:r>
      <w:r>
        <w:fldChar w:fldCharType="separate"/>
      </w:r>
      <w:r>
        <w:t>7</w:t>
      </w:r>
      <w:r>
        <w:fldChar w:fldCharType="end"/>
      </w:r>
    </w:p>
    <w:p w14:paraId="301EE9F9" w14:textId="41355457" w:rsidR="00542240" w:rsidRDefault="00542240">
      <w:pPr>
        <w:pStyle w:val="TOC1"/>
        <w:rPr>
          <w:rFonts w:eastAsiaTheme="minorEastAsia"/>
          <w:b w:val="0"/>
          <w:color w:val="auto"/>
          <w:lang w:eastAsia="en-GB"/>
        </w:rPr>
      </w:pPr>
      <w:r>
        <w:t>2</w:t>
      </w:r>
      <w:r>
        <w:rPr>
          <w:rFonts w:eastAsiaTheme="minorEastAsia"/>
          <w:b w:val="0"/>
          <w:color w:val="auto"/>
          <w:lang w:eastAsia="en-GB"/>
        </w:rPr>
        <w:tab/>
      </w:r>
      <w:r>
        <w:t>User Interface</w:t>
      </w:r>
      <w:r>
        <w:tab/>
      </w:r>
      <w:r>
        <w:fldChar w:fldCharType="begin"/>
      </w:r>
      <w:r>
        <w:instrText xml:space="preserve"> PAGEREF _Toc63412034 \h </w:instrText>
      </w:r>
      <w:r>
        <w:fldChar w:fldCharType="separate"/>
      </w:r>
      <w:r>
        <w:t>7</w:t>
      </w:r>
      <w:r>
        <w:fldChar w:fldCharType="end"/>
      </w:r>
    </w:p>
    <w:p w14:paraId="2D02D24B" w14:textId="57BED5C9" w:rsidR="00542240" w:rsidRDefault="00542240">
      <w:pPr>
        <w:pStyle w:val="TOC2"/>
        <w:rPr>
          <w:rFonts w:eastAsiaTheme="minorEastAsia"/>
          <w:color w:val="auto"/>
          <w:lang w:eastAsia="en-GB"/>
        </w:rPr>
      </w:pPr>
      <w:r>
        <w:rPr>
          <w:lang w:eastAsia="de-DE"/>
        </w:rPr>
        <w:t>2.1</w:t>
      </w:r>
      <w:r>
        <w:rPr>
          <w:rFonts w:eastAsiaTheme="minorEastAsia"/>
          <w:color w:val="auto"/>
          <w:lang w:eastAsia="en-GB"/>
        </w:rPr>
        <w:tab/>
      </w:r>
      <w:r>
        <w:rPr>
          <w:lang w:eastAsia="de-DE"/>
        </w:rPr>
        <w:t>Introduction</w:t>
      </w:r>
      <w:r>
        <w:tab/>
      </w:r>
      <w:r>
        <w:fldChar w:fldCharType="begin"/>
      </w:r>
      <w:r>
        <w:instrText xml:space="preserve"> PAGEREF _Toc63412035 \h </w:instrText>
      </w:r>
      <w:r>
        <w:fldChar w:fldCharType="separate"/>
      </w:r>
      <w:r>
        <w:t>7</w:t>
      </w:r>
      <w:r>
        <w:fldChar w:fldCharType="end"/>
      </w:r>
    </w:p>
    <w:p w14:paraId="604A631B" w14:textId="1E82B19B" w:rsidR="00542240" w:rsidRDefault="00542240">
      <w:pPr>
        <w:pStyle w:val="TOC2"/>
        <w:rPr>
          <w:rFonts w:eastAsiaTheme="minorEastAsia"/>
          <w:color w:val="auto"/>
          <w:lang w:eastAsia="en-GB"/>
        </w:rPr>
      </w:pPr>
      <w:r>
        <w:rPr>
          <w:lang w:eastAsia="de-DE"/>
        </w:rPr>
        <w:t>2.2</w:t>
      </w:r>
      <w:r>
        <w:rPr>
          <w:rFonts w:eastAsiaTheme="minorEastAsia"/>
          <w:color w:val="auto"/>
          <w:lang w:eastAsia="en-GB"/>
        </w:rPr>
        <w:tab/>
      </w:r>
      <w:r>
        <w:rPr>
          <w:lang w:eastAsia="de-DE"/>
        </w:rPr>
        <w:t>Definitions and References</w:t>
      </w:r>
      <w:r>
        <w:tab/>
      </w:r>
      <w:r>
        <w:fldChar w:fldCharType="begin"/>
      </w:r>
      <w:r>
        <w:instrText xml:space="preserve"> PAGEREF _Toc63412036 \h </w:instrText>
      </w:r>
      <w:r>
        <w:fldChar w:fldCharType="separate"/>
      </w:r>
      <w:r>
        <w:t>7</w:t>
      </w:r>
      <w:r>
        <w:fldChar w:fldCharType="end"/>
      </w:r>
    </w:p>
    <w:p w14:paraId="20C8F72D" w14:textId="36CB4391" w:rsidR="00542240" w:rsidRDefault="00542240">
      <w:pPr>
        <w:pStyle w:val="TOC3"/>
        <w:tabs>
          <w:tab w:val="left" w:pos="1134"/>
          <w:tab w:val="right" w:leader="dot" w:pos="10195"/>
        </w:tabs>
        <w:rPr>
          <w:rFonts w:eastAsiaTheme="minorEastAsia"/>
          <w:noProof/>
          <w:sz w:val="22"/>
          <w:lang w:eastAsia="en-GB"/>
        </w:rPr>
      </w:pPr>
      <w:r>
        <w:rPr>
          <w:noProof/>
        </w:rPr>
        <w:t>2.2.1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_Toc63412037 \h </w:instrText>
      </w:r>
      <w:r>
        <w:rPr>
          <w:noProof/>
        </w:rPr>
      </w:r>
      <w:r>
        <w:rPr>
          <w:noProof/>
        </w:rPr>
        <w:fldChar w:fldCharType="separate"/>
      </w:r>
      <w:r>
        <w:rPr>
          <w:noProof/>
        </w:rPr>
        <w:t>8</w:t>
      </w:r>
      <w:r>
        <w:rPr>
          <w:noProof/>
        </w:rPr>
        <w:fldChar w:fldCharType="end"/>
      </w:r>
    </w:p>
    <w:p w14:paraId="58BF3032" w14:textId="7DCE9FD8" w:rsidR="00542240" w:rsidRDefault="00542240">
      <w:pPr>
        <w:pStyle w:val="TOC3"/>
        <w:tabs>
          <w:tab w:val="left" w:pos="1134"/>
          <w:tab w:val="right" w:leader="dot" w:pos="10195"/>
        </w:tabs>
        <w:rPr>
          <w:rFonts w:eastAsiaTheme="minorEastAsia"/>
          <w:noProof/>
          <w:sz w:val="22"/>
          <w:lang w:eastAsia="en-GB"/>
        </w:rPr>
      </w:pPr>
      <w:r>
        <w:rPr>
          <w:noProof/>
        </w:rPr>
        <w:t>2.2.2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_Toc63412038 \h </w:instrText>
      </w:r>
      <w:r>
        <w:rPr>
          <w:noProof/>
        </w:rPr>
      </w:r>
      <w:r>
        <w:rPr>
          <w:noProof/>
        </w:rPr>
        <w:fldChar w:fldCharType="separate"/>
      </w:r>
      <w:r>
        <w:rPr>
          <w:noProof/>
        </w:rPr>
        <w:t>8</w:t>
      </w:r>
      <w:r>
        <w:rPr>
          <w:noProof/>
        </w:rPr>
        <w:fldChar w:fldCharType="end"/>
      </w:r>
    </w:p>
    <w:p w14:paraId="39A8C681" w14:textId="00637976" w:rsidR="00542240" w:rsidRDefault="00542240">
      <w:pPr>
        <w:pStyle w:val="TOC2"/>
        <w:rPr>
          <w:rFonts w:eastAsiaTheme="minorEastAsia"/>
          <w:color w:val="auto"/>
          <w:lang w:eastAsia="en-GB"/>
        </w:rPr>
      </w:pPr>
      <w:r>
        <w:rPr>
          <w:lang w:eastAsia="de-DE"/>
        </w:rPr>
        <w:t>2.3</w:t>
      </w:r>
      <w:r>
        <w:rPr>
          <w:rFonts w:eastAsiaTheme="minorEastAsia"/>
          <w:color w:val="auto"/>
          <w:lang w:eastAsia="en-GB"/>
        </w:rPr>
        <w:tab/>
      </w:r>
      <w:r>
        <w:rPr>
          <w:lang w:eastAsia="de-DE"/>
        </w:rPr>
        <w:t>Characteristics of User Interface</w:t>
      </w:r>
      <w:r>
        <w:tab/>
      </w:r>
      <w:r>
        <w:fldChar w:fldCharType="begin"/>
      </w:r>
      <w:r>
        <w:instrText xml:space="preserve"> PAGEREF _Toc63412039 \h </w:instrText>
      </w:r>
      <w:r>
        <w:fldChar w:fldCharType="separate"/>
      </w:r>
      <w:r>
        <w:t>8</w:t>
      </w:r>
      <w:r>
        <w:fldChar w:fldCharType="end"/>
      </w:r>
    </w:p>
    <w:p w14:paraId="1AD422A0" w14:textId="4B4EAD1D" w:rsidR="00542240" w:rsidRDefault="00542240">
      <w:pPr>
        <w:pStyle w:val="TOC2"/>
        <w:rPr>
          <w:rFonts w:eastAsiaTheme="minorEastAsia"/>
          <w:color w:val="auto"/>
          <w:lang w:eastAsia="en-GB"/>
        </w:rPr>
      </w:pPr>
      <w:r>
        <w:rPr>
          <w:lang w:eastAsia="de-DE"/>
        </w:rPr>
        <w:t>2.4</w:t>
      </w:r>
      <w:r>
        <w:rPr>
          <w:rFonts w:eastAsiaTheme="minorEastAsia"/>
          <w:color w:val="auto"/>
          <w:lang w:eastAsia="en-GB"/>
        </w:rPr>
        <w:tab/>
      </w:r>
      <w:r>
        <w:rPr>
          <w:lang w:eastAsia="de-DE"/>
        </w:rPr>
        <w:t>Operational Requirements</w:t>
      </w:r>
      <w:r>
        <w:tab/>
      </w:r>
      <w:r>
        <w:fldChar w:fldCharType="begin"/>
      </w:r>
      <w:r>
        <w:instrText xml:space="preserve"> PAGEREF _Toc63412040 \h </w:instrText>
      </w:r>
      <w:r>
        <w:fldChar w:fldCharType="separate"/>
      </w:r>
      <w:r>
        <w:t>9</w:t>
      </w:r>
      <w:r>
        <w:fldChar w:fldCharType="end"/>
      </w:r>
    </w:p>
    <w:p w14:paraId="57410CD8" w14:textId="32C06DD2" w:rsidR="00542240" w:rsidRDefault="00542240">
      <w:pPr>
        <w:pStyle w:val="TOC3"/>
        <w:tabs>
          <w:tab w:val="left" w:pos="1134"/>
          <w:tab w:val="right" w:leader="dot" w:pos="10195"/>
        </w:tabs>
        <w:rPr>
          <w:rFonts w:eastAsiaTheme="minorEastAsia"/>
          <w:noProof/>
          <w:sz w:val="22"/>
          <w:lang w:eastAsia="en-GB"/>
        </w:rPr>
      </w:pPr>
      <w:r>
        <w:rPr>
          <w:noProof/>
        </w:rPr>
        <w:t>2.4.1</w:t>
      </w:r>
      <w:r>
        <w:rPr>
          <w:rFonts w:eastAsiaTheme="minorEastAsia"/>
          <w:noProof/>
          <w:sz w:val="22"/>
          <w:lang w:eastAsia="en-GB"/>
        </w:rPr>
        <w:tab/>
      </w:r>
      <w:r>
        <w:rPr>
          <w:noProof/>
        </w:rPr>
        <w:t>Traffic Image</w:t>
      </w:r>
      <w:r>
        <w:rPr>
          <w:noProof/>
        </w:rPr>
        <w:tab/>
      </w:r>
      <w:r>
        <w:rPr>
          <w:noProof/>
        </w:rPr>
        <w:fldChar w:fldCharType="begin"/>
      </w:r>
      <w:r>
        <w:rPr>
          <w:noProof/>
        </w:rPr>
        <w:instrText xml:space="preserve"> PAGEREF _Toc63412041 \h </w:instrText>
      </w:r>
      <w:r>
        <w:rPr>
          <w:noProof/>
        </w:rPr>
      </w:r>
      <w:r>
        <w:rPr>
          <w:noProof/>
        </w:rPr>
        <w:fldChar w:fldCharType="separate"/>
      </w:r>
      <w:r>
        <w:rPr>
          <w:noProof/>
        </w:rPr>
        <w:t>9</w:t>
      </w:r>
      <w:r>
        <w:rPr>
          <w:noProof/>
        </w:rPr>
        <w:fldChar w:fldCharType="end"/>
      </w:r>
    </w:p>
    <w:p w14:paraId="7596A790" w14:textId="4110368B" w:rsidR="00542240" w:rsidRDefault="00542240">
      <w:pPr>
        <w:pStyle w:val="TOC3"/>
        <w:tabs>
          <w:tab w:val="left" w:pos="1134"/>
          <w:tab w:val="right" w:leader="dot" w:pos="10195"/>
        </w:tabs>
        <w:rPr>
          <w:rFonts w:eastAsiaTheme="minorEastAsia"/>
          <w:noProof/>
          <w:sz w:val="22"/>
          <w:lang w:eastAsia="en-GB"/>
        </w:rPr>
      </w:pPr>
      <w:r>
        <w:rPr>
          <w:noProof/>
        </w:rPr>
        <w:t>2.4.2</w:t>
      </w:r>
      <w:r>
        <w:rPr>
          <w:rFonts w:eastAsiaTheme="minorEastAsia"/>
          <w:noProof/>
          <w:sz w:val="22"/>
          <w:lang w:eastAsia="en-GB"/>
        </w:rPr>
        <w:tab/>
      </w:r>
      <w:r>
        <w:rPr>
          <w:noProof/>
        </w:rPr>
        <w:t>Environmental Information</w:t>
      </w:r>
      <w:r>
        <w:rPr>
          <w:noProof/>
        </w:rPr>
        <w:tab/>
      </w:r>
      <w:r>
        <w:rPr>
          <w:noProof/>
        </w:rPr>
        <w:fldChar w:fldCharType="begin"/>
      </w:r>
      <w:r>
        <w:rPr>
          <w:noProof/>
        </w:rPr>
        <w:instrText xml:space="preserve"> PAGEREF _Toc63412042 \h </w:instrText>
      </w:r>
      <w:r>
        <w:rPr>
          <w:noProof/>
        </w:rPr>
      </w:r>
      <w:r>
        <w:rPr>
          <w:noProof/>
        </w:rPr>
        <w:fldChar w:fldCharType="separate"/>
      </w:r>
      <w:r>
        <w:rPr>
          <w:noProof/>
        </w:rPr>
        <w:t>11</w:t>
      </w:r>
      <w:r>
        <w:rPr>
          <w:noProof/>
        </w:rPr>
        <w:fldChar w:fldCharType="end"/>
      </w:r>
    </w:p>
    <w:p w14:paraId="2FA72B23" w14:textId="6BFEDC2C" w:rsidR="00542240" w:rsidRDefault="00542240">
      <w:pPr>
        <w:pStyle w:val="TOC3"/>
        <w:tabs>
          <w:tab w:val="left" w:pos="1134"/>
          <w:tab w:val="right" w:leader="dot" w:pos="10195"/>
        </w:tabs>
        <w:rPr>
          <w:rFonts w:eastAsiaTheme="minorEastAsia"/>
          <w:noProof/>
          <w:sz w:val="22"/>
          <w:lang w:eastAsia="en-GB"/>
        </w:rPr>
      </w:pPr>
      <w:r>
        <w:rPr>
          <w:noProof/>
        </w:rPr>
        <w:t>2.4.3</w:t>
      </w:r>
      <w:r>
        <w:rPr>
          <w:rFonts w:eastAsiaTheme="minorEastAsia"/>
          <w:noProof/>
          <w:sz w:val="22"/>
          <w:lang w:eastAsia="en-GB"/>
        </w:rPr>
        <w:tab/>
      </w:r>
      <w:r>
        <w:rPr>
          <w:noProof/>
        </w:rPr>
        <w:t>Decision Support Presentation</w:t>
      </w:r>
      <w:r>
        <w:rPr>
          <w:noProof/>
        </w:rPr>
        <w:tab/>
      </w:r>
      <w:r>
        <w:rPr>
          <w:noProof/>
        </w:rPr>
        <w:fldChar w:fldCharType="begin"/>
      </w:r>
      <w:r>
        <w:rPr>
          <w:noProof/>
        </w:rPr>
        <w:instrText xml:space="preserve"> PAGEREF _Toc63412043 \h </w:instrText>
      </w:r>
      <w:r>
        <w:rPr>
          <w:noProof/>
        </w:rPr>
      </w:r>
      <w:r>
        <w:rPr>
          <w:noProof/>
        </w:rPr>
        <w:fldChar w:fldCharType="separate"/>
      </w:r>
      <w:r>
        <w:rPr>
          <w:noProof/>
        </w:rPr>
        <w:t>11</w:t>
      </w:r>
      <w:r>
        <w:rPr>
          <w:noProof/>
        </w:rPr>
        <w:fldChar w:fldCharType="end"/>
      </w:r>
    </w:p>
    <w:p w14:paraId="3B2E9FE1" w14:textId="7E2B9A26" w:rsidR="00542240" w:rsidRDefault="00542240">
      <w:pPr>
        <w:pStyle w:val="TOC3"/>
        <w:tabs>
          <w:tab w:val="left" w:pos="1134"/>
          <w:tab w:val="right" w:leader="dot" w:pos="10195"/>
        </w:tabs>
        <w:rPr>
          <w:rFonts w:eastAsiaTheme="minorEastAsia"/>
          <w:noProof/>
          <w:sz w:val="22"/>
          <w:lang w:eastAsia="en-GB"/>
        </w:rPr>
      </w:pPr>
      <w:r>
        <w:rPr>
          <w:noProof/>
        </w:rPr>
        <w:t>2.4.4</w:t>
      </w:r>
      <w:r>
        <w:rPr>
          <w:rFonts w:eastAsiaTheme="minorEastAsia"/>
          <w:noProof/>
          <w:sz w:val="22"/>
          <w:lang w:eastAsia="en-GB"/>
        </w:rPr>
        <w:tab/>
      </w:r>
      <w:r>
        <w:rPr>
          <w:noProof/>
        </w:rPr>
        <w:t>Electro-Optical Sensor Data Display and Control</w:t>
      </w:r>
      <w:r>
        <w:rPr>
          <w:noProof/>
        </w:rPr>
        <w:tab/>
      </w:r>
      <w:r>
        <w:rPr>
          <w:noProof/>
        </w:rPr>
        <w:fldChar w:fldCharType="begin"/>
      </w:r>
      <w:r>
        <w:rPr>
          <w:noProof/>
        </w:rPr>
        <w:instrText xml:space="preserve"> PAGEREF _Toc63412044 \h </w:instrText>
      </w:r>
      <w:r>
        <w:rPr>
          <w:noProof/>
        </w:rPr>
      </w:r>
      <w:r>
        <w:rPr>
          <w:noProof/>
        </w:rPr>
        <w:fldChar w:fldCharType="separate"/>
      </w:r>
      <w:r>
        <w:rPr>
          <w:noProof/>
        </w:rPr>
        <w:t>11</w:t>
      </w:r>
      <w:r>
        <w:rPr>
          <w:noProof/>
        </w:rPr>
        <w:fldChar w:fldCharType="end"/>
      </w:r>
    </w:p>
    <w:p w14:paraId="06B83D21" w14:textId="124A9E60" w:rsidR="00542240" w:rsidRDefault="00542240">
      <w:pPr>
        <w:pStyle w:val="TOC2"/>
        <w:rPr>
          <w:rFonts w:eastAsiaTheme="minorEastAsia"/>
          <w:color w:val="auto"/>
          <w:lang w:eastAsia="en-GB"/>
        </w:rPr>
      </w:pPr>
      <w:r>
        <w:rPr>
          <w:lang w:eastAsia="de-DE"/>
        </w:rPr>
        <w:t>2.5</w:t>
      </w:r>
      <w:r>
        <w:rPr>
          <w:rFonts w:eastAsiaTheme="minorEastAsia"/>
          <w:color w:val="auto"/>
          <w:lang w:eastAsia="en-GB"/>
        </w:rPr>
        <w:tab/>
      </w:r>
      <w:r>
        <w:rPr>
          <w:lang w:eastAsia="de-DE"/>
        </w:rPr>
        <w:t>Functional Requirements</w:t>
      </w:r>
      <w:r>
        <w:tab/>
      </w:r>
      <w:r>
        <w:fldChar w:fldCharType="begin"/>
      </w:r>
      <w:r>
        <w:instrText xml:space="preserve"> PAGEREF _Toc63412045 \h </w:instrText>
      </w:r>
      <w:r>
        <w:fldChar w:fldCharType="separate"/>
      </w:r>
      <w:r>
        <w:t>11</w:t>
      </w:r>
      <w:r>
        <w:fldChar w:fldCharType="end"/>
      </w:r>
    </w:p>
    <w:p w14:paraId="650DCBEA" w14:textId="6B030ED5" w:rsidR="00542240" w:rsidRDefault="00542240">
      <w:pPr>
        <w:pStyle w:val="TOC3"/>
        <w:tabs>
          <w:tab w:val="left" w:pos="1134"/>
          <w:tab w:val="right" w:leader="dot" w:pos="10195"/>
        </w:tabs>
        <w:rPr>
          <w:rFonts w:eastAsiaTheme="minorEastAsia"/>
          <w:noProof/>
          <w:sz w:val="22"/>
          <w:lang w:eastAsia="en-GB"/>
        </w:rPr>
      </w:pPr>
      <w:r>
        <w:rPr>
          <w:noProof/>
        </w:rPr>
        <w:t>2.5.1</w:t>
      </w:r>
      <w:r>
        <w:rPr>
          <w:rFonts w:eastAsiaTheme="minorEastAsia"/>
          <w:noProof/>
          <w:sz w:val="22"/>
          <w:lang w:eastAsia="en-GB"/>
        </w:rPr>
        <w:tab/>
      </w:r>
      <w:r>
        <w:rPr>
          <w:noProof/>
        </w:rPr>
        <w:t>System Status and Control</w:t>
      </w:r>
      <w:r>
        <w:rPr>
          <w:noProof/>
        </w:rPr>
        <w:tab/>
      </w:r>
      <w:r>
        <w:rPr>
          <w:noProof/>
        </w:rPr>
        <w:fldChar w:fldCharType="begin"/>
      </w:r>
      <w:r>
        <w:rPr>
          <w:noProof/>
        </w:rPr>
        <w:instrText xml:space="preserve"> PAGEREF _Toc63412046 \h </w:instrText>
      </w:r>
      <w:r>
        <w:rPr>
          <w:noProof/>
        </w:rPr>
      </w:r>
      <w:r>
        <w:rPr>
          <w:noProof/>
        </w:rPr>
        <w:fldChar w:fldCharType="separate"/>
      </w:r>
      <w:r>
        <w:rPr>
          <w:noProof/>
        </w:rPr>
        <w:t>12</w:t>
      </w:r>
      <w:r>
        <w:rPr>
          <w:noProof/>
        </w:rPr>
        <w:fldChar w:fldCharType="end"/>
      </w:r>
    </w:p>
    <w:p w14:paraId="5D54C14C" w14:textId="021D7106" w:rsidR="00542240" w:rsidRDefault="00542240">
      <w:pPr>
        <w:pStyle w:val="TOC2"/>
        <w:rPr>
          <w:rFonts w:eastAsiaTheme="minorEastAsia"/>
          <w:color w:val="auto"/>
          <w:lang w:eastAsia="en-GB"/>
        </w:rPr>
      </w:pPr>
      <w:r>
        <w:rPr>
          <w:lang w:eastAsia="de-DE"/>
        </w:rPr>
        <w:t>2.6</w:t>
      </w:r>
      <w:r>
        <w:rPr>
          <w:rFonts w:eastAsiaTheme="minorEastAsia"/>
          <w:color w:val="auto"/>
          <w:lang w:eastAsia="en-GB"/>
        </w:rPr>
        <w:tab/>
      </w:r>
      <w:r>
        <w:rPr>
          <w:lang w:eastAsia="de-DE"/>
        </w:rPr>
        <w:t>Specific Design, Configuration, Installation and Maintenance Considerations</w:t>
      </w:r>
      <w:r>
        <w:tab/>
      </w:r>
      <w:r>
        <w:fldChar w:fldCharType="begin"/>
      </w:r>
      <w:r>
        <w:instrText xml:space="preserve"> PAGEREF _Toc63412047 \h </w:instrText>
      </w:r>
      <w:r>
        <w:fldChar w:fldCharType="separate"/>
      </w:r>
      <w:r>
        <w:t>12</w:t>
      </w:r>
      <w:r>
        <w:fldChar w:fldCharType="end"/>
      </w:r>
    </w:p>
    <w:p w14:paraId="17887307" w14:textId="477CC367" w:rsidR="00542240" w:rsidRDefault="00542240">
      <w:pPr>
        <w:pStyle w:val="TOC3"/>
        <w:tabs>
          <w:tab w:val="left" w:pos="1134"/>
          <w:tab w:val="right" w:leader="dot" w:pos="10195"/>
        </w:tabs>
        <w:rPr>
          <w:rFonts w:eastAsiaTheme="minorEastAsia"/>
          <w:noProof/>
          <w:sz w:val="22"/>
          <w:lang w:eastAsia="en-GB"/>
        </w:rPr>
      </w:pPr>
      <w:r>
        <w:rPr>
          <w:noProof/>
        </w:rPr>
        <w:t>2.6.1</w:t>
      </w:r>
      <w:r>
        <w:rPr>
          <w:rFonts w:eastAsiaTheme="minorEastAsia"/>
          <w:noProof/>
          <w:sz w:val="22"/>
          <w:lang w:eastAsia="en-GB"/>
        </w:rPr>
        <w:tab/>
      </w:r>
      <w:r>
        <w:rPr>
          <w:noProof/>
        </w:rPr>
        <w:t>Physical Layout</w:t>
      </w:r>
      <w:r>
        <w:rPr>
          <w:noProof/>
        </w:rPr>
        <w:tab/>
      </w:r>
      <w:r>
        <w:rPr>
          <w:noProof/>
        </w:rPr>
        <w:fldChar w:fldCharType="begin"/>
      </w:r>
      <w:r>
        <w:rPr>
          <w:noProof/>
        </w:rPr>
        <w:instrText xml:space="preserve"> PAGEREF _Toc63412048 \h </w:instrText>
      </w:r>
      <w:r>
        <w:rPr>
          <w:noProof/>
        </w:rPr>
      </w:r>
      <w:r>
        <w:rPr>
          <w:noProof/>
        </w:rPr>
        <w:fldChar w:fldCharType="separate"/>
      </w:r>
      <w:r>
        <w:rPr>
          <w:noProof/>
        </w:rPr>
        <w:t>12</w:t>
      </w:r>
      <w:r>
        <w:rPr>
          <w:noProof/>
        </w:rPr>
        <w:fldChar w:fldCharType="end"/>
      </w:r>
    </w:p>
    <w:p w14:paraId="68B19507" w14:textId="594314EC" w:rsidR="00542240" w:rsidRDefault="00542240">
      <w:pPr>
        <w:pStyle w:val="TOC3"/>
        <w:tabs>
          <w:tab w:val="left" w:pos="1134"/>
          <w:tab w:val="right" w:leader="dot" w:pos="10195"/>
        </w:tabs>
        <w:rPr>
          <w:rFonts w:eastAsiaTheme="minorEastAsia"/>
          <w:noProof/>
          <w:sz w:val="22"/>
          <w:lang w:eastAsia="en-GB"/>
        </w:rPr>
      </w:pPr>
      <w:r>
        <w:rPr>
          <w:noProof/>
        </w:rPr>
        <w:t>2.6.2</w:t>
      </w:r>
      <w:r>
        <w:rPr>
          <w:rFonts w:eastAsiaTheme="minorEastAsia"/>
          <w:noProof/>
          <w:sz w:val="22"/>
          <w:lang w:eastAsia="en-GB"/>
        </w:rPr>
        <w:tab/>
      </w:r>
      <w:r>
        <w:rPr>
          <w:noProof/>
        </w:rPr>
        <w:t>Screen Layout</w:t>
      </w:r>
      <w:r>
        <w:rPr>
          <w:noProof/>
        </w:rPr>
        <w:tab/>
      </w:r>
      <w:r>
        <w:rPr>
          <w:noProof/>
        </w:rPr>
        <w:fldChar w:fldCharType="begin"/>
      </w:r>
      <w:r>
        <w:rPr>
          <w:noProof/>
        </w:rPr>
        <w:instrText xml:space="preserve"> PAGEREF _Toc63412049 \h </w:instrText>
      </w:r>
      <w:r>
        <w:rPr>
          <w:noProof/>
        </w:rPr>
      </w:r>
      <w:r>
        <w:rPr>
          <w:noProof/>
        </w:rPr>
        <w:fldChar w:fldCharType="separate"/>
      </w:r>
      <w:r>
        <w:rPr>
          <w:noProof/>
        </w:rPr>
        <w:t>13</w:t>
      </w:r>
      <w:r>
        <w:rPr>
          <w:noProof/>
        </w:rPr>
        <w:fldChar w:fldCharType="end"/>
      </w:r>
    </w:p>
    <w:p w14:paraId="7FAF244D" w14:textId="1FECF091" w:rsidR="00542240" w:rsidRDefault="00542240">
      <w:pPr>
        <w:pStyle w:val="TOC1"/>
        <w:rPr>
          <w:rFonts w:eastAsiaTheme="minorEastAsia"/>
          <w:b w:val="0"/>
          <w:color w:val="auto"/>
          <w:lang w:eastAsia="en-GB"/>
        </w:rPr>
      </w:pPr>
      <w:r>
        <w:t>3</w:t>
      </w:r>
      <w:r>
        <w:rPr>
          <w:rFonts w:eastAsiaTheme="minorEastAsia"/>
          <w:b w:val="0"/>
          <w:color w:val="auto"/>
          <w:lang w:eastAsia="en-GB"/>
        </w:rPr>
        <w:tab/>
      </w:r>
      <w:r>
        <w:t>DECISION SUPPORT</w:t>
      </w:r>
      <w:r>
        <w:tab/>
      </w:r>
      <w:r>
        <w:fldChar w:fldCharType="begin"/>
      </w:r>
      <w:r>
        <w:instrText xml:space="preserve"> PAGEREF _Toc63412050 \h </w:instrText>
      </w:r>
      <w:r>
        <w:fldChar w:fldCharType="separate"/>
      </w:r>
      <w:r>
        <w:t>13</w:t>
      </w:r>
      <w:r>
        <w:fldChar w:fldCharType="end"/>
      </w:r>
    </w:p>
    <w:p w14:paraId="7D109A5A" w14:textId="56C04DBD" w:rsidR="00542240" w:rsidRDefault="00542240">
      <w:pPr>
        <w:pStyle w:val="TOC2"/>
        <w:rPr>
          <w:rFonts w:eastAsiaTheme="minorEastAsia"/>
          <w:color w:val="auto"/>
          <w:lang w:eastAsia="en-GB"/>
        </w:rPr>
      </w:pPr>
      <w:r>
        <w:t>3.1</w:t>
      </w:r>
      <w:r>
        <w:rPr>
          <w:rFonts w:eastAsiaTheme="minorEastAsia"/>
          <w:color w:val="auto"/>
          <w:lang w:eastAsia="en-GB"/>
        </w:rPr>
        <w:tab/>
      </w:r>
      <w:r>
        <w:t>Introduction</w:t>
      </w:r>
      <w:r>
        <w:tab/>
      </w:r>
      <w:r>
        <w:fldChar w:fldCharType="begin"/>
      </w:r>
      <w:r>
        <w:instrText xml:space="preserve"> PAGEREF _Toc63412051 \h </w:instrText>
      </w:r>
      <w:r>
        <w:fldChar w:fldCharType="separate"/>
      </w:r>
      <w:r>
        <w:t>13</w:t>
      </w:r>
      <w:r>
        <w:fldChar w:fldCharType="end"/>
      </w:r>
    </w:p>
    <w:p w14:paraId="00FE5C9F" w14:textId="3CD4BF81" w:rsidR="00542240" w:rsidRDefault="00542240">
      <w:pPr>
        <w:pStyle w:val="TOC2"/>
        <w:rPr>
          <w:rFonts w:eastAsiaTheme="minorEastAsia"/>
          <w:color w:val="auto"/>
          <w:lang w:eastAsia="en-GB"/>
        </w:rPr>
      </w:pPr>
      <w:r>
        <w:t>3.2</w:t>
      </w:r>
      <w:r>
        <w:rPr>
          <w:rFonts w:eastAsiaTheme="minorEastAsia"/>
          <w:color w:val="auto"/>
          <w:lang w:eastAsia="en-GB"/>
        </w:rPr>
        <w:tab/>
      </w:r>
      <w:r>
        <w:t>Definitions and references</w:t>
      </w:r>
      <w:r>
        <w:tab/>
      </w:r>
      <w:r>
        <w:fldChar w:fldCharType="begin"/>
      </w:r>
      <w:r>
        <w:instrText xml:space="preserve"> PAGEREF _Toc63412052 \h </w:instrText>
      </w:r>
      <w:r>
        <w:fldChar w:fldCharType="separate"/>
      </w:r>
      <w:r>
        <w:t>14</w:t>
      </w:r>
      <w:r>
        <w:fldChar w:fldCharType="end"/>
      </w:r>
    </w:p>
    <w:p w14:paraId="3933DEDC" w14:textId="2CD337C8" w:rsidR="00542240" w:rsidRDefault="00542240">
      <w:pPr>
        <w:pStyle w:val="TOC3"/>
        <w:tabs>
          <w:tab w:val="left" w:pos="1134"/>
          <w:tab w:val="right" w:leader="dot" w:pos="10195"/>
        </w:tabs>
        <w:rPr>
          <w:rFonts w:eastAsiaTheme="minorEastAsia"/>
          <w:noProof/>
          <w:sz w:val="22"/>
          <w:lang w:eastAsia="en-GB"/>
        </w:rPr>
      </w:pPr>
      <w:r>
        <w:rPr>
          <w:noProof/>
        </w:rPr>
        <w:t>3.2.1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_Toc63412053 \h </w:instrText>
      </w:r>
      <w:r>
        <w:rPr>
          <w:noProof/>
        </w:rPr>
      </w:r>
      <w:r>
        <w:rPr>
          <w:noProof/>
        </w:rPr>
        <w:fldChar w:fldCharType="separate"/>
      </w:r>
      <w:r>
        <w:rPr>
          <w:noProof/>
        </w:rPr>
        <w:t>14</w:t>
      </w:r>
      <w:r>
        <w:rPr>
          <w:noProof/>
        </w:rPr>
        <w:fldChar w:fldCharType="end"/>
      </w:r>
    </w:p>
    <w:p w14:paraId="15F96003" w14:textId="42F36E6E" w:rsidR="00542240" w:rsidRDefault="00542240">
      <w:pPr>
        <w:pStyle w:val="TOC3"/>
        <w:tabs>
          <w:tab w:val="left" w:pos="1134"/>
          <w:tab w:val="right" w:leader="dot" w:pos="10195"/>
        </w:tabs>
        <w:rPr>
          <w:rFonts w:eastAsiaTheme="minorEastAsia"/>
          <w:noProof/>
          <w:sz w:val="22"/>
          <w:lang w:eastAsia="en-GB"/>
        </w:rPr>
      </w:pPr>
      <w:r>
        <w:rPr>
          <w:noProof/>
        </w:rPr>
        <w:t>3.2.2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_Toc63412054 \h </w:instrText>
      </w:r>
      <w:r>
        <w:rPr>
          <w:noProof/>
        </w:rPr>
      </w:r>
      <w:r>
        <w:rPr>
          <w:noProof/>
        </w:rPr>
        <w:fldChar w:fldCharType="separate"/>
      </w:r>
      <w:r>
        <w:rPr>
          <w:noProof/>
        </w:rPr>
        <w:t>14</w:t>
      </w:r>
      <w:r>
        <w:rPr>
          <w:noProof/>
        </w:rPr>
        <w:fldChar w:fldCharType="end"/>
      </w:r>
    </w:p>
    <w:p w14:paraId="1AE519F9" w14:textId="528B5BE4" w:rsidR="00542240" w:rsidRDefault="00542240">
      <w:pPr>
        <w:pStyle w:val="TOC2"/>
        <w:rPr>
          <w:rFonts w:eastAsiaTheme="minorEastAsia"/>
          <w:color w:val="auto"/>
          <w:lang w:eastAsia="en-GB"/>
        </w:rPr>
      </w:pPr>
      <w:r>
        <w:t>3.3</w:t>
      </w:r>
      <w:r>
        <w:rPr>
          <w:rFonts w:eastAsiaTheme="minorEastAsia"/>
          <w:color w:val="auto"/>
          <w:lang w:eastAsia="en-GB"/>
        </w:rPr>
        <w:tab/>
      </w:r>
      <w:r>
        <w:t>Characteristics of Decision Support Tools</w:t>
      </w:r>
      <w:r>
        <w:tab/>
      </w:r>
      <w:r>
        <w:fldChar w:fldCharType="begin"/>
      </w:r>
      <w:r>
        <w:instrText xml:space="preserve"> PAGEREF _Toc63412055 \h </w:instrText>
      </w:r>
      <w:r>
        <w:fldChar w:fldCharType="separate"/>
      </w:r>
      <w:r>
        <w:t>14</w:t>
      </w:r>
      <w:r>
        <w:fldChar w:fldCharType="end"/>
      </w:r>
    </w:p>
    <w:p w14:paraId="622238DA" w14:textId="5542A265" w:rsidR="00542240" w:rsidRDefault="00542240">
      <w:pPr>
        <w:pStyle w:val="TOC2"/>
        <w:rPr>
          <w:rFonts w:eastAsiaTheme="minorEastAsia"/>
          <w:color w:val="auto"/>
          <w:lang w:eastAsia="en-GB"/>
        </w:rPr>
      </w:pPr>
      <w:r>
        <w:t>3.4</w:t>
      </w:r>
      <w:r>
        <w:rPr>
          <w:rFonts w:eastAsiaTheme="minorEastAsia"/>
          <w:color w:val="auto"/>
          <w:lang w:eastAsia="en-GB"/>
        </w:rPr>
        <w:tab/>
      </w:r>
      <w:r>
        <w:t>Operational Requirements</w:t>
      </w:r>
      <w:r>
        <w:tab/>
      </w:r>
      <w:r>
        <w:fldChar w:fldCharType="begin"/>
      </w:r>
      <w:r>
        <w:instrText xml:space="preserve"> PAGEREF _Toc63412056 \h </w:instrText>
      </w:r>
      <w:r>
        <w:fldChar w:fldCharType="separate"/>
      </w:r>
      <w:r>
        <w:t>15</w:t>
      </w:r>
      <w:r>
        <w:fldChar w:fldCharType="end"/>
      </w:r>
    </w:p>
    <w:p w14:paraId="55EBE367" w14:textId="15F1D2F4" w:rsidR="00542240" w:rsidRDefault="00542240">
      <w:pPr>
        <w:pStyle w:val="TOC3"/>
        <w:tabs>
          <w:tab w:val="left" w:pos="1134"/>
          <w:tab w:val="right" w:leader="dot" w:pos="10195"/>
        </w:tabs>
        <w:rPr>
          <w:rFonts w:eastAsiaTheme="minorEastAsia"/>
          <w:noProof/>
          <w:sz w:val="22"/>
          <w:lang w:eastAsia="en-GB"/>
        </w:rPr>
      </w:pPr>
      <w:r>
        <w:rPr>
          <w:noProof/>
        </w:rPr>
        <w:t>3.4.1</w:t>
      </w:r>
      <w:r>
        <w:rPr>
          <w:rFonts w:eastAsiaTheme="minorEastAsia"/>
          <w:noProof/>
          <w:sz w:val="22"/>
          <w:lang w:eastAsia="en-GB"/>
        </w:rPr>
        <w:tab/>
      </w:r>
      <w:r>
        <w:rPr>
          <w:noProof/>
        </w:rPr>
        <w:t>Collision Avoidance</w:t>
      </w:r>
      <w:r>
        <w:rPr>
          <w:noProof/>
        </w:rPr>
        <w:tab/>
      </w:r>
      <w:r>
        <w:rPr>
          <w:noProof/>
        </w:rPr>
        <w:fldChar w:fldCharType="begin"/>
      </w:r>
      <w:r>
        <w:rPr>
          <w:noProof/>
        </w:rPr>
        <w:instrText xml:space="preserve"> PAGEREF _Toc63412057 \h </w:instrText>
      </w:r>
      <w:r>
        <w:rPr>
          <w:noProof/>
        </w:rPr>
      </w:r>
      <w:r>
        <w:rPr>
          <w:noProof/>
        </w:rPr>
        <w:fldChar w:fldCharType="separate"/>
      </w:r>
      <w:r>
        <w:rPr>
          <w:noProof/>
        </w:rPr>
        <w:t>15</w:t>
      </w:r>
      <w:r>
        <w:rPr>
          <w:noProof/>
        </w:rPr>
        <w:fldChar w:fldCharType="end"/>
      </w:r>
    </w:p>
    <w:p w14:paraId="557FC8F3" w14:textId="6EB2F5DD" w:rsidR="00542240" w:rsidRDefault="00542240">
      <w:pPr>
        <w:pStyle w:val="TOC3"/>
        <w:tabs>
          <w:tab w:val="left" w:pos="1134"/>
          <w:tab w:val="right" w:leader="dot" w:pos="10195"/>
        </w:tabs>
        <w:rPr>
          <w:rFonts w:eastAsiaTheme="minorEastAsia"/>
          <w:noProof/>
          <w:sz w:val="22"/>
          <w:lang w:eastAsia="en-GB"/>
        </w:rPr>
      </w:pPr>
      <w:r>
        <w:rPr>
          <w:noProof/>
        </w:rPr>
        <w:t>3.4.2</w:t>
      </w:r>
      <w:r>
        <w:rPr>
          <w:rFonts w:eastAsiaTheme="minorEastAsia"/>
          <w:noProof/>
          <w:sz w:val="22"/>
          <w:lang w:eastAsia="en-GB"/>
        </w:rPr>
        <w:tab/>
      </w:r>
      <w:r>
        <w:rPr>
          <w:noProof/>
        </w:rPr>
        <w:t>Anchor Watch</w:t>
      </w:r>
      <w:r>
        <w:rPr>
          <w:noProof/>
        </w:rPr>
        <w:tab/>
      </w:r>
      <w:r>
        <w:rPr>
          <w:noProof/>
        </w:rPr>
        <w:fldChar w:fldCharType="begin"/>
      </w:r>
      <w:r>
        <w:rPr>
          <w:noProof/>
        </w:rPr>
        <w:instrText xml:space="preserve"> PAGEREF _Toc63412058 \h </w:instrText>
      </w:r>
      <w:r>
        <w:rPr>
          <w:noProof/>
        </w:rPr>
      </w:r>
      <w:r>
        <w:rPr>
          <w:noProof/>
        </w:rPr>
        <w:fldChar w:fldCharType="separate"/>
      </w:r>
      <w:r>
        <w:rPr>
          <w:noProof/>
        </w:rPr>
        <w:t>15</w:t>
      </w:r>
      <w:r>
        <w:rPr>
          <w:noProof/>
        </w:rPr>
        <w:fldChar w:fldCharType="end"/>
      </w:r>
    </w:p>
    <w:p w14:paraId="224CE6A6" w14:textId="367A8497" w:rsidR="00542240" w:rsidRDefault="00542240">
      <w:pPr>
        <w:pStyle w:val="TOC3"/>
        <w:tabs>
          <w:tab w:val="left" w:pos="1134"/>
          <w:tab w:val="right" w:leader="dot" w:pos="10195"/>
        </w:tabs>
        <w:rPr>
          <w:rFonts w:eastAsiaTheme="minorEastAsia"/>
          <w:noProof/>
          <w:sz w:val="22"/>
          <w:lang w:eastAsia="en-GB"/>
        </w:rPr>
      </w:pPr>
      <w:r>
        <w:rPr>
          <w:noProof/>
        </w:rPr>
        <w:t>3.4.3</w:t>
      </w:r>
      <w:r>
        <w:rPr>
          <w:rFonts w:eastAsiaTheme="minorEastAsia"/>
          <w:noProof/>
          <w:sz w:val="22"/>
          <w:lang w:eastAsia="en-GB"/>
        </w:rPr>
        <w:tab/>
      </w:r>
      <w:r>
        <w:rPr>
          <w:noProof/>
        </w:rPr>
        <w:t>Grounding Avoidance</w:t>
      </w:r>
      <w:r>
        <w:rPr>
          <w:noProof/>
        </w:rPr>
        <w:tab/>
      </w:r>
      <w:r>
        <w:rPr>
          <w:noProof/>
        </w:rPr>
        <w:fldChar w:fldCharType="begin"/>
      </w:r>
      <w:r>
        <w:rPr>
          <w:noProof/>
        </w:rPr>
        <w:instrText xml:space="preserve"> PAGEREF _Toc63412059 \h </w:instrText>
      </w:r>
      <w:r>
        <w:rPr>
          <w:noProof/>
        </w:rPr>
      </w:r>
      <w:r>
        <w:rPr>
          <w:noProof/>
        </w:rPr>
        <w:fldChar w:fldCharType="separate"/>
      </w:r>
      <w:r>
        <w:rPr>
          <w:noProof/>
        </w:rPr>
        <w:t>16</w:t>
      </w:r>
      <w:r>
        <w:rPr>
          <w:noProof/>
        </w:rPr>
        <w:fldChar w:fldCharType="end"/>
      </w:r>
    </w:p>
    <w:p w14:paraId="7B393602" w14:textId="3B711F7A" w:rsidR="00542240" w:rsidRDefault="00542240">
      <w:pPr>
        <w:pStyle w:val="TOC3"/>
        <w:tabs>
          <w:tab w:val="left" w:pos="1134"/>
          <w:tab w:val="right" w:leader="dot" w:pos="10195"/>
        </w:tabs>
        <w:rPr>
          <w:rFonts w:eastAsiaTheme="minorEastAsia"/>
          <w:noProof/>
          <w:sz w:val="22"/>
          <w:lang w:eastAsia="en-GB"/>
        </w:rPr>
      </w:pPr>
      <w:r>
        <w:rPr>
          <w:noProof/>
        </w:rPr>
        <w:t>3.4.4</w:t>
      </w:r>
      <w:r>
        <w:rPr>
          <w:rFonts w:eastAsiaTheme="minorEastAsia"/>
          <w:noProof/>
          <w:sz w:val="22"/>
          <w:lang w:eastAsia="en-GB"/>
        </w:rPr>
        <w:tab/>
      </w:r>
      <w:r>
        <w:rPr>
          <w:noProof/>
        </w:rPr>
        <w:t>Air Draught Clearance</w:t>
      </w:r>
      <w:r>
        <w:rPr>
          <w:noProof/>
        </w:rPr>
        <w:tab/>
      </w:r>
      <w:r>
        <w:rPr>
          <w:noProof/>
        </w:rPr>
        <w:fldChar w:fldCharType="begin"/>
      </w:r>
      <w:r>
        <w:rPr>
          <w:noProof/>
        </w:rPr>
        <w:instrText xml:space="preserve"> PAGEREF _Toc63412060 \h </w:instrText>
      </w:r>
      <w:r>
        <w:rPr>
          <w:noProof/>
        </w:rPr>
      </w:r>
      <w:r>
        <w:rPr>
          <w:noProof/>
        </w:rPr>
        <w:fldChar w:fldCharType="separate"/>
      </w:r>
      <w:r>
        <w:rPr>
          <w:noProof/>
        </w:rPr>
        <w:t>16</w:t>
      </w:r>
      <w:r>
        <w:rPr>
          <w:noProof/>
        </w:rPr>
        <w:fldChar w:fldCharType="end"/>
      </w:r>
    </w:p>
    <w:p w14:paraId="5CD9E469" w14:textId="2765C645" w:rsidR="00542240" w:rsidRDefault="00542240">
      <w:pPr>
        <w:pStyle w:val="TOC3"/>
        <w:tabs>
          <w:tab w:val="left" w:pos="1134"/>
          <w:tab w:val="right" w:leader="dot" w:pos="10195"/>
        </w:tabs>
        <w:rPr>
          <w:rFonts w:eastAsiaTheme="minorEastAsia"/>
          <w:noProof/>
          <w:sz w:val="22"/>
          <w:lang w:eastAsia="en-GB"/>
        </w:rPr>
      </w:pPr>
      <w:r>
        <w:rPr>
          <w:noProof/>
        </w:rPr>
        <w:t>3.4.5</w:t>
      </w:r>
      <w:r>
        <w:rPr>
          <w:rFonts w:eastAsiaTheme="minorEastAsia"/>
          <w:noProof/>
          <w:sz w:val="22"/>
          <w:lang w:eastAsia="en-GB"/>
        </w:rPr>
        <w:tab/>
      </w:r>
      <w:r>
        <w:rPr>
          <w:noProof/>
        </w:rPr>
        <w:t>Sailing Plan Compliance</w:t>
      </w:r>
      <w:r>
        <w:rPr>
          <w:noProof/>
        </w:rPr>
        <w:tab/>
      </w:r>
      <w:r>
        <w:rPr>
          <w:noProof/>
        </w:rPr>
        <w:fldChar w:fldCharType="begin"/>
      </w:r>
      <w:r>
        <w:rPr>
          <w:noProof/>
        </w:rPr>
        <w:instrText xml:space="preserve"> PAGEREF _Toc63412061 \h </w:instrText>
      </w:r>
      <w:r>
        <w:rPr>
          <w:noProof/>
        </w:rPr>
      </w:r>
      <w:r>
        <w:rPr>
          <w:noProof/>
        </w:rPr>
        <w:fldChar w:fldCharType="separate"/>
      </w:r>
      <w:r>
        <w:rPr>
          <w:noProof/>
        </w:rPr>
        <w:t>16</w:t>
      </w:r>
      <w:r>
        <w:rPr>
          <w:noProof/>
        </w:rPr>
        <w:fldChar w:fldCharType="end"/>
      </w:r>
    </w:p>
    <w:p w14:paraId="2E1C6963" w14:textId="7E851EEF" w:rsidR="00542240" w:rsidRDefault="00542240">
      <w:pPr>
        <w:pStyle w:val="TOC3"/>
        <w:tabs>
          <w:tab w:val="left" w:pos="1134"/>
          <w:tab w:val="right" w:leader="dot" w:pos="10195"/>
        </w:tabs>
        <w:rPr>
          <w:rFonts w:eastAsiaTheme="minorEastAsia"/>
          <w:noProof/>
          <w:sz w:val="22"/>
          <w:lang w:eastAsia="en-GB"/>
        </w:rPr>
      </w:pPr>
      <w:r>
        <w:rPr>
          <w:noProof/>
        </w:rPr>
        <w:t>3.4.6</w:t>
      </w:r>
      <w:r>
        <w:rPr>
          <w:rFonts w:eastAsiaTheme="minorEastAsia"/>
          <w:noProof/>
          <w:sz w:val="22"/>
          <w:lang w:eastAsia="en-GB"/>
        </w:rPr>
        <w:tab/>
      </w:r>
      <w:r>
        <w:rPr>
          <w:noProof/>
        </w:rPr>
        <w:t>Area related</w:t>
      </w:r>
      <w:r>
        <w:rPr>
          <w:noProof/>
        </w:rPr>
        <w:tab/>
      </w:r>
      <w:r>
        <w:rPr>
          <w:noProof/>
        </w:rPr>
        <w:fldChar w:fldCharType="begin"/>
      </w:r>
      <w:r>
        <w:rPr>
          <w:noProof/>
        </w:rPr>
        <w:instrText xml:space="preserve"> PAGEREF _Toc63412062 \h </w:instrText>
      </w:r>
      <w:r>
        <w:rPr>
          <w:noProof/>
        </w:rPr>
      </w:r>
      <w:r>
        <w:rPr>
          <w:noProof/>
        </w:rPr>
        <w:fldChar w:fldCharType="separate"/>
      </w:r>
      <w:r>
        <w:rPr>
          <w:noProof/>
        </w:rPr>
        <w:t>16</w:t>
      </w:r>
      <w:r>
        <w:rPr>
          <w:noProof/>
        </w:rPr>
        <w:fldChar w:fldCharType="end"/>
      </w:r>
    </w:p>
    <w:p w14:paraId="1303BB42" w14:textId="4D746CCE" w:rsidR="00542240" w:rsidRDefault="00542240">
      <w:pPr>
        <w:pStyle w:val="TOC3"/>
        <w:tabs>
          <w:tab w:val="left" w:pos="1134"/>
          <w:tab w:val="right" w:leader="dot" w:pos="10195"/>
        </w:tabs>
        <w:rPr>
          <w:rFonts w:eastAsiaTheme="minorEastAsia"/>
          <w:noProof/>
          <w:sz w:val="22"/>
          <w:lang w:eastAsia="en-GB"/>
        </w:rPr>
      </w:pPr>
      <w:r>
        <w:rPr>
          <w:noProof/>
        </w:rPr>
        <w:t>3.4.7</w:t>
      </w:r>
      <w:r>
        <w:rPr>
          <w:rFonts w:eastAsiaTheme="minorEastAsia"/>
          <w:noProof/>
          <w:sz w:val="22"/>
          <w:lang w:eastAsia="en-GB"/>
        </w:rPr>
        <w:tab/>
      </w:r>
      <w:r>
        <w:rPr>
          <w:noProof/>
        </w:rPr>
        <w:t>Speed Limitations</w:t>
      </w:r>
      <w:r>
        <w:rPr>
          <w:noProof/>
        </w:rPr>
        <w:tab/>
      </w:r>
      <w:r>
        <w:rPr>
          <w:noProof/>
        </w:rPr>
        <w:fldChar w:fldCharType="begin"/>
      </w:r>
      <w:r>
        <w:rPr>
          <w:noProof/>
        </w:rPr>
        <w:instrText xml:space="preserve"> PAGEREF _Toc63412063 \h </w:instrText>
      </w:r>
      <w:r>
        <w:rPr>
          <w:noProof/>
        </w:rPr>
      </w:r>
      <w:r>
        <w:rPr>
          <w:noProof/>
        </w:rPr>
        <w:fldChar w:fldCharType="separate"/>
      </w:r>
      <w:r>
        <w:rPr>
          <w:noProof/>
        </w:rPr>
        <w:t>16</w:t>
      </w:r>
      <w:r>
        <w:rPr>
          <w:noProof/>
        </w:rPr>
        <w:fldChar w:fldCharType="end"/>
      </w:r>
    </w:p>
    <w:p w14:paraId="1133809C" w14:textId="17FB277F" w:rsidR="00542240" w:rsidRDefault="00542240">
      <w:pPr>
        <w:pStyle w:val="TOC3"/>
        <w:tabs>
          <w:tab w:val="left" w:pos="1134"/>
          <w:tab w:val="right" w:leader="dot" w:pos="10195"/>
        </w:tabs>
        <w:rPr>
          <w:rFonts w:eastAsiaTheme="minorEastAsia"/>
          <w:noProof/>
          <w:sz w:val="22"/>
          <w:lang w:eastAsia="en-GB"/>
        </w:rPr>
      </w:pPr>
      <w:r>
        <w:rPr>
          <w:noProof/>
        </w:rPr>
        <w:t>3.4.8</w:t>
      </w:r>
      <w:r>
        <w:rPr>
          <w:rFonts w:eastAsiaTheme="minorEastAsia"/>
          <w:noProof/>
          <w:sz w:val="22"/>
          <w:lang w:eastAsia="en-GB"/>
        </w:rPr>
        <w:tab/>
      </w:r>
      <w:r>
        <w:rPr>
          <w:noProof/>
        </w:rPr>
        <w:t>Incident or Accident Management</w:t>
      </w:r>
      <w:r>
        <w:rPr>
          <w:noProof/>
        </w:rPr>
        <w:tab/>
      </w:r>
      <w:r>
        <w:rPr>
          <w:noProof/>
        </w:rPr>
        <w:fldChar w:fldCharType="begin"/>
      </w:r>
      <w:r>
        <w:rPr>
          <w:noProof/>
        </w:rPr>
        <w:instrText xml:space="preserve"> PAGEREF _Toc63412064 \h </w:instrText>
      </w:r>
      <w:r>
        <w:rPr>
          <w:noProof/>
        </w:rPr>
      </w:r>
      <w:r>
        <w:rPr>
          <w:noProof/>
        </w:rPr>
        <w:fldChar w:fldCharType="separate"/>
      </w:r>
      <w:r>
        <w:rPr>
          <w:noProof/>
        </w:rPr>
        <w:t>17</w:t>
      </w:r>
      <w:r>
        <w:rPr>
          <w:noProof/>
        </w:rPr>
        <w:fldChar w:fldCharType="end"/>
      </w:r>
    </w:p>
    <w:p w14:paraId="7FD9ABE5" w14:textId="1B177F01" w:rsidR="00542240" w:rsidRDefault="00542240">
      <w:pPr>
        <w:pStyle w:val="TOC1"/>
        <w:rPr>
          <w:rFonts w:eastAsiaTheme="minorEastAsia"/>
          <w:b w:val="0"/>
          <w:color w:val="auto"/>
          <w:lang w:eastAsia="en-GB"/>
        </w:rPr>
      </w:pPr>
      <w:r>
        <w:t>4</w:t>
      </w:r>
      <w:r>
        <w:rPr>
          <w:rFonts w:eastAsiaTheme="minorEastAsia"/>
          <w:b w:val="0"/>
          <w:color w:val="auto"/>
          <w:lang w:eastAsia="en-GB"/>
        </w:rPr>
        <w:tab/>
      </w:r>
      <w:r>
        <w:t>DATA PROCESSING</w:t>
      </w:r>
      <w:r>
        <w:tab/>
      </w:r>
      <w:r>
        <w:fldChar w:fldCharType="begin"/>
      </w:r>
      <w:r>
        <w:instrText xml:space="preserve"> PAGEREF _Toc63412065 \h </w:instrText>
      </w:r>
      <w:r>
        <w:fldChar w:fldCharType="separate"/>
      </w:r>
      <w:r>
        <w:t>18</w:t>
      </w:r>
      <w:r>
        <w:fldChar w:fldCharType="end"/>
      </w:r>
    </w:p>
    <w:p w14:paraId="5CA47E7B" w14:textId="04A64F19" w:rsidR="00542240" w:rsidRDefault="00542240">
      <w:pPr>
        <w:pStyle w:val="TOC2"/>
        <w:rPr>
          <w:rFonts w:eastAsiaTheme="minorEastAsia"/>
          <w:color w:val="auto"/>
          <w:lang w:eastAsia="en-GB"/>
        </w:rPr>
      </w:pPr>
      <w:r>
        <w:t>4.1</w:t>
      </w:r>
      <w:r>
        <w:rPr>
          <w:rFonts w:eastAsiaTheme="minorEastAsia"/>
          <w:color w:val="auto"/>
          <w:lang w:eastAsia="en-GB"/>
        </w:rPr>
        <w:tab/>
      </w:r>
      <w:r>
        <w:t>Introduction</w:t>
      </w:r>
      <w:r>
        <w:tab/>
      </w:r>
      <w:r>
        <w:fldChar w:fldCharType="begin"/>
      </w:r>
      <w:r>
        <w:instrText xml:space="preserve"> PAGEREF _Toc63412066 \h </w:instrText>
      </w:r>
      <w:r>
        <w:fldChar w:fldCharType="separate"/>
      </w:r>
      <w:r>
        <w:t>18</w:t>
      </w:r>
      <w:r>
        <w:fldChar w:fldCharType="end"/>
      </w:r>
    </w:p>
    <w:p w14:paraId="2D950C20" w14:textId="2A18A315" w:rsidR="00542240" w:rsidRDefault="00542240">
      <w:pPr>
        <w:pStyle w:val="TOC2"/>
        <w:rPr>
          <w:rFonts w:eastAsiaTheme="minorEastAsia"/>
          <w:color w:val="auto"/>
          <w:lang w:eastAsia="en-GB"/>
        </w:rPr>
      </w:pPr>
      <w:r>
        <w:t>4.2</w:t>
      </w:r>
      <w:r>
        <w:rPr>
          <w:rFonts w:eastAsiaTheme="minorEastAsia"/>
          <w:color w:val="auto"/>
          <w:lang w:eastAsia="en-GB"/>
        </w:rPr>
        <w:tab/>
      </w:r>
      <w:r>
        <w:t>Definitions and References</w:t>
      </w:r>
      <w:r>
        <w:tab/>
      </w:r>
      <w:r>
        <w:fldChar w:fldCharType="begin"/>
      </w:r>
      <w:r>
        <w:instrText xml:space="preserve"> PAGEREF _Toc63412067 \h </w:instrText>
      </w:r>
      <w:r>
        <w:fldChar w:fldCharType="separate"/>
      </w:r>
      <w:r>
        <w:t>18</w:t>
      </w:r>
      <w:r>
        <w:fldChar w:fldCharType="end"/>
      </w:r>
    </w:p>
    <w:p w14:paraId="49FF007D" w14:textId="4CB72929" w:rsidR="00542240" w:rsidRDefault="00542240">
      <w:pPr>
        <w:pStyle w:val="TOC3"/>
        <w:tabs>
          <w:tab w:val="left" w:pos="1134"/>
          <w:tab w:val="right" w:leader="dot" w:pos="10195"/>
        </w:tabs>
        <w:rPr>
          <w:rFonts w:eastAsiaTheme="minorEastAsia"/>
          <w:noProof/>
          <w:sz w:val="22"/>
          <w:lang w:eastAsia="en-GB"/>
        </w:rPr>
      </w:pPr>
      <w:r>
        <w:rPr>
          <w:noProof/>
        </w:rPr>
        <w:t>4.2.1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_Toc63412068 \h </w:instrText>
      </w:r>
      <w:r>
        <w:rPr>
          <w:noProof/>
        </w:rPr>
      </w:r>
      <w:r>
        <w:rPr>
          <w:noProof/>
        </w:rPr>
        <w:fldChar w:fldCharType="separate"/>
      </w:r>
      <w:r>
        <w:rPr>
          <w:noProof/>
        </w:rPr>
        <w:t>18</w:t>
      </w:r>
      <w:r>
        <w:rPr>
          <w:noProof/>
        </w:rPr>
        <w:fldChar w:fldCharType="end"/>
      </w:r>
    </w:p>
    <w:p w14:paraId="56C2A595" w14:textId="5055A2D4" w:rsidR="00542240" w:rsidRDefault="00542240">
      <w:pPr>
        <w:pStyle w:val="TOC3"/>
        <w:tabs>
          <w:tab w:val="left" w:pos="1134"/>
          <w:tab w:val="right" w:leader="dot" w:pos="10195"/>
        </w:tabs>
        <w:rPr>
          <w:rFonts w:eastAsiaTheme="minorEastAsia"/>
          <w:noProof/>
          <w:sz w:val="22"/>
          <w:lang w:eastAsia="en-GB"/>
        </w:rPr>
      </w:pPr>
      <w:r>
        <w:rPr>
          <w:noProof/>
        </w:rPr>
        <w:lastRenderedPageBreak/>
        <w:t>4.2.2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_Toc63412069 \h </w:instrText>
      </w:r>
      <w:r>
        <w:rPr>
          <w:noProof/>
        </w:rPr>
      </w:r>
      <w:r>
        <w:rPr>
          <w:noProof/>
        </w:rPr>
        <w:fldChar w:fldCharType="separate"/>
      </w:r>
      <w:r>
        <w:rPr>
          <w:noProof/>
        </w:rPr>
        <w:t>20</w:t>
      </w:r>
      <w:r>
        <w:rPr>
          <w:noProof/>
        </w:rPr>
        <w:fldChar w:fldCharType="end"/>
      </w:r>
    </w:p>
    <w:p w14:paraId="04572DBC" w14:textId="0F646B7F" w:rsidR="00542240" w:rsidRDefault="00542240">
      <w:pPr>
        <w:pStyle w:val="TOC2"/>
        <w:rPr>
          <w:rFonts w:eastAsiaTheme="minorEastAsia"/>
          <w:color w:val="auto"/>
          <w:lang w:eastAsia="en-GB"/>
        </w:rPr>
      </w:pPr>
      <w:r>
        <w:t>4.3</w:t>
      </w:r>
      <w:r>
        <w:rPr>
          <w:rFonts w:eastAsiaTheme="minorEastAsia"/>
          <w:color w:val="auto"/>
          <w:lang w:eastAsia="en-GB"/>
        </w:rPr>
        <w:tab/>
      </w:r>
      <w:r>
        <w:t>Tracking and Data Fusion</w:t>
      </w:r>
      <w:r>
        <w:tab/>
      </w:r>
      <w:r>
        <w:fldChar w:fldCharType="begin"/>
      </w:r>
      <w:r>
        <w:instrText xml:space="preserve"> PAGEREF _Toc63412070 \h </w:instrText>
      </w:r>
      <w:r>
        <w:fldChar w:fldCharType="separate"/>
      </w:r>
      <w:r>
        <w:t>20</w:t>
      </w:r>
      <w:r>
        <w:fldChar w:fldCharType="end"/>
      </w:r>
    </w:p>
    <w:p w14:paraId="1F82284A" w14:textId="4F0B6B74" w:rsidR="00542240" w:rsidRDefault="00542240">
      <w:pPr>
        <w:pStyle w:val="TOC3"/>
        <w:tabs>
          <w:tab w:val="left" w:pos="1134"/>
          <w:tab w:val="right" w:leader="dot" w:pos="10195"/>
        </w:tabs>
        <w:rPr>
          <w:rFonts w:eastAsiaTheme="minorEastAsia"/>
          <w:noProof/>
          <w:sz w:val="22"/>
          <w:lang w:eastAsia="en-GB"/>
        </w:rPr>
      </w:pPr>
      <w:r>
        <w:rPr>
          <w:noProof/>
        </w:rPr>
        <w:t>4.3.1</w:t>
      </w:r>
      <w:r>
        <w:rPr>
          <w:rFonts w:eastAsiaTheme="minorEastAsia"/>
          <w:noProof/>
          <w:sz w:val="22"/>
          <w:lang w:eastAsia="en-GB"/>
        </w:rPr>
        <w:tab/>
      </w:r>
      <w:r>
        <w:rPr>
          <w:noProof/>
        </w:rPr>
        <w:t>Plot Extraction</w:t>
      </w:r>
      <w:r>
        <w:rPr>
          <w:noProof/>
        </w:rPr>
        <w:tab/>
      </w:r>
      <w:r>
        <w:rPr>
          <w:noProof/>
        </w:rPr>
        <w:fldChar w:fldCharType="begin"/>
      </w:r>
      <w:r>
        <w:rPr>
          <w:noProof/>
        </w:rPr>
        <w:instrText xml:space="preserve"> PAGEREF _Toc63412071 \h </w:instrText>
      </w:r>
      <w:r>
        <w:rPr>
          <w:noProof/>
        </w:rPr>
      </w:r>
      <w:r>
        <w:rPr>
          <w:noProof/>
        </w:rPr>
        <w:fldChar w:fldCharType="separate"/>
      </w:r>
      <w:r>
        <w:rPr>
          <w:noProof/>
        </w:rPr>
        <w:t>22</w:t>
      </w:r>
      <w:r>
        <w:rPr>
          <w:noProof/>
        </w:rPr>
        <w:fldChar w:fldCharType="end"/>
      </w:r>
    </w:p>
    <w:p w14:paraId="5F50720D" w14:textId="599C8776" w:rsidR="00542240" w:rsidRDefault="00542240">
      <w:pPr>
        <w:pStyle w:val="TOC3"/>
        <w:tabs>
          <w:tab w:val="left" w:pos="1134"/>
          <w:tab w:val="right" w:leader="dot" w:pos="10195"/>
        </w:tabs>
        <w:rPr>
          <w:rFonts w:eastAsiaTheme="minorEastAsia"/>
          <w:noProof/>
          <w:sz w:val="22"/>
          <w:lang w:eastAsia="en-GB"/>
        </w:rPr>
      </w:pPr>
      <w:r>
        <w:rPr>
          <w:noProof/>
        </w:rPr>
        <w:t>4.3.2</w:t>
      </w:r>
      <w:r>
        <w:rPr>
          <w:rFonts w:eastAsiaTheme="minorEastAsia"/>
          <w:noProof/>
          <w:sz w:val="22"/>
          <w:lang w:eastAsia="en-GB"/>
        </w:rPr>
        <w:tab/>
      </w:r>
      <w:r>
        <w:rPr>
          <w:noProof/>
        </w:rPr>
        <w:t>Tracking</w:t>
      </w:r>
      <w:r>
        <w:rPr>
          <w:noProof/>
        </w:rPr>
        <w:tab/>
      </w:r>
      <w:r>
        <w:rPr>
          <w:noProof/>
        </w:rPr>
        <w:fldChar w:fldCharType="begin"/>
      </w:r>
      <w:r>
        <w:rPr>
          <w:noProof/>
        </w:rPr>
        <w:instrText xml:space="preserve"> PAGEREF _Toc63412072 \h </w:instrText>
      </w:r>
      <w:r>
        <w:rPr>
          <w:noProof/>
        </w:rPr>
      </w:r>
      <w:r>
        <w:rPr>
          <w:noProof/>
        </w:rPr>
        <w:fldChar w:fldCharType="separate"/>
      </w:r>
      <w:r>
        <w:rPr>
          <w:noProof/>
        </w:rPr>
        <w:t>23</w:t>
      </w:r>
      <w:r>
        <w:rPr>
          <w:noProof/>
        </w:rPr>
        <w:fldChar w:fldCharType="end"/>
      </w:r>
    </w:p>
    <w:p w14:paraId="2C344E64" w14:textId="40DD4087" w:rsidR="00542240" w:rsidRDefault="00542240">
      <w:pPr>
        <w:pStyle w:val="TOC3"/>
        <w:tabs>
          <w:tab w:val="left" w:pos="1134"/>
          <w:tab w:val="right" w:leader="dot" w:pos="10195"/>
        </w:tabs>
        <w:rPr>
          <w:rFonts w:eastAsiaTheme="minorEastAsia"/>
          <w:noProof/>
          <w:sz w:val="22"/>
          <w:lang w:eastAsia="en-GB"/>
        </w:rPr>
      </w:pPr>
      <w:r>
        <w:rPr>
          <w:noProof/>
        </w:rPr>
        <w:t>4.3.3</w:t>
      </w:r>
      <w:r>
        <w:rPr>
          <w:rFonts w:eastAsiaTheme="minorEastAsia"/>
          <w:noProof/>
          <w:sz w:val="22"/>
          <w:lang w:eastAsia="en-GB"/>
        </w:rPr>
        <w:tab/>
      </w:r>
      <w:r>
        <w:rPr>
          <w:noProof/>
        </w:rPr>
        <w:t>Track Data Output</w:t>
      </w:r>
      <w:r>
        <w:rPr>
          <w:noProof/>
        </w:rPr>
        <w:tab/>
      </w:r>
      <w:r>
        <w:rPr>
          <w:noProof/>
        </w:rPr>
        <w:fldChar w:fldCharType="begin"/>
      </w:r>
      <w:r>
        <w:rPr>
          <w:noProof/>
        </w:rPr>
        <w:instrText xml:space="preserve"> PAGEREF _Toc63412073 \h </w:instrText>
      </w:r>
      <w:r>
        <w:rPr>
          <w:noProof/>
        </w:rPr>
      </w:r>
      <w:r>
        <w:rPr>
          <w:noProof/>
        </w:rPr>
        <w:fldChar w:fldCharType="separate"/>
      </w:r>
      <w:r>
        <w:rPr>
          <w:noProof/>
        </w:rPr>
        <w:t>25</w:t>
      </w:r>
      <w:r>
        <w:rPr>
          <w:noProof/>
        </w:rPr>
        <w:fldChar w:fldCharType="end"/>
      </w:r>
    </w:p>
    <w:p w14:paraId="6DB01ADB" w14:textId="46AFDEEF" w:rsidR="00542240" w:rsidRDefault="00542240">
      <w:pPr>
        <w:pStyle w:val="TOC3"/>
        <w:tabs>
          <w:tab w:val="left" w:pos="1134"/>
          <w:tab w:val="right" w:leader="dot" w:pos="10195"/>
        </w:tabs>
        <w:rPr>
          <w:rFonts w:eastAsiaTheme="minorEastAsia"/>
          <w:noProof/>
          <w:sz w:val="22"/>
          <w:lang w:eastAsia="en-GB"/>
        </w:rPr>
      </w:pPr>
      <w:r>
        <w:rPr>
          <w:noProof/>
        </w:rPr>
        <w:t>4.3.4</w:t>
      </w:r>
      <w:r>
        <w:rPr>
          <w:rFonts w:eastAsiaTheme="minorEastAsia"/>
          <w:noProof/>
          <w:sz w:val="22"/>
          <w:lang w:eastAsia="en-GB"/>
        </w:rPr>
        <w:tab/>
      </w:r>
      <w:r>
        <w:rPr>
          <w:noProof/>
        </w:rPr>
        <w:t>Track Management</w:t>
      </w:r>
      <w:r>
        <w:rPr>
          <w:noProof/>
        </w:rPr>
        <w:tab/>
      </w:r>
      <w:r>
        <w:rPr>
          <w:noProof/>
        </w:rPr>
        <w:fldChar w:fldCharType="begin"/>
      </w:r>
      <w:r>
        <w:rPr>
          <w:noProof/>
        </w:rPr>
        <w:instrText xml:space="preserve"> PAGEREF _Toc63412074 \h </w:instrText>
      </w:r>
      <w:r>
        <w:rPr>
          <w:noProof/>
        </w:rPr>
      </w:r>
      <w:r>
        <w:rPr>
          <w:noProof/>
        </w:rPr>
        <w:fldChar w:fldCharType="separate"/>
      </w:r>
      <w:r>
        <w:rPr>
          <w:noProof/>
        </w:rPr>
        <w:t>26</w:t>
      </w:r>
      <w:r>
        <w:rPr>
          <w:noProof/>
        </w:rPr>
        <w:fldChar w:fldCharType="end"/>
      </w:r>
    </w:p>
    <w:p w14:paraId="18033D2C" w14:textId="365C98C4" w:rsidR="00542240" w:rsidRDefault="00542240">
      <w:pPr>
        <w:pStyle w:val="TOC3"/>
        <w:tabs>
          <w:tab w:val="left" w:pos="1134"/>
          <w:tab w:val="right" w:leader="dot" w:pos="10195"/>
        </w:tabs>
        <w:rPr>
          <w:rFonts w:eastAsiaTheme="minorEastAsia"/>
          <w:noProof/>
          <w:sz w:val="22"/>
          <w:lang w:eastAsia="en-GB"/>
        </w:rPr>
      </w:pPr>
      <w:r>
        <w:rPr>
          <w:noProof/>
        </w:rPr>
        <w:t>4.3.5</w:t>
      </w:r>
      <w:r>
        <w:rPr>
          <w:rFonts w:eastAsiaTheme="minorEastAsia"/>
          <w:noProof/>
          <w:sz w:val="22"/>
          <w:lang w:eastAsia="en-GB"/>
        </w:rPr>
        <w:tab/>
      </w:r>
      <w:r>
        <w:rPr>
          <w:noProof/>
        </w:rPr>
        <w:t>Environment Assessment</w:t>
      </w:r>
      <w:r>
        <w:rPr>
          <w:noProof/>
        </w:rPr>
        <w:tab/>
      </w:r>
      <w:r>
        <w:rPr>
          <w:noProof/>
        </w:rPr>
        <w:fldChar w:fldCharType="begin"/>
      </w:r>
      <w:r>
        <w:rPr>
          <w:noProof/>
        </w:rPr>
        <w:instrText xml:space="preserve"> PAGEREF _Toc63412075 \h </w:instrText>
      </w:r>
      <w:r>
        <w:rPr>
          <w:noProof/>
        </w:rPr>
      </w:r>
      <w:r>
        <w:rPr>
          <w:noProof/>
        </w:rPr>
        <w:fldChar w:fldCharType="separate"/>
      </w:r>
      <w:r>
        <w:rPr>
          <w:noProof/>
        </w:rPr>
        <w:t>27</w:t>
      </w:r>
      <w:r>
        <w:rPr>
          <w:noProof/>
        </w:rPr>
        <w:fldChar w:fldCharType="end"/>
      </w:r>
    </w:p>
    <w:p w14:paraId="4F4E6CF7" w14:textId="17F3E692" w:rsidR="00542240" w:rsidRDefault="00542240">
      <w:pPr>
        <w:pStyle w:val="TOC3"/>
        <w:tabs>
          <w:tab w:val="left" w:pos="1134"/>
          <w:tab w:val="right" w:leader="dot" w:pos="10195"/>
        </w:tabs>
        <w:rPr>
          <w:rFonts w:eastAsiaTheme="minorEastAsia"/>
          <w:noProof/>
          <w:sz w:val="22"/>
          <w:lang w:eastAsia="en-GB"/>
        </w:rPr>
      </w:pPr>
      <w:r>
        <w:rPr>
          <w:noProof/>
        </w:rPr>
        <w:t>4.3.6</w:t>
      </w:r>
      <w:r>
        <w:rPr>
          <w:rFonts w:eastAsiaTheme="minorEastAsia"/>
          <w:noProof/>
          <w:sz w:val="22"/>
          <w:lang w:eastAsia="en-GB"/>
        </w:rPr>
        <w:tab/>
      </w:r>
      <w:r>
        <w:rPr>
          <w:noProof/>
        </w:rPr>
        <w:t>Tracking and Data Fusion Performance Parameters</w:t>
      </w:r>
      <w:r>
        <w:rPr>
          <w:noProof/>
        </w:rPr>
        <w:tab/>
      </w:r>
      <w:r>
        <w:rPr>
          <w:noProof/>
        </w:rPr>
        <w:fldChar w:fldCharType="begin"/>
      </w:r>
      <w:r>
        <w:rPr>
          <w:noProof/>
        </w:rPr>
        <w:instrText xml:space="preserve"> PAGEREF _Toc63412076 \h </w:instrText>
      </w:r>
      <w:r>
        <w:rPr>
          <w:noProof/>
        </w:rPr>
      </w:r>
      <w:r>
        <w:rPr>
          <w:noProof/>
        </w:rPr>
        <w:fldChar w:fldCharType="separate"/>
      </w:r>
      <w:r>
        <w:rPr>
          <w:noProof/>
        </w:rPr>
        <w:t>27</w:t>
      </w:r>
      <w:r>
        <w:rPr>
          <w:noProof/>
        </w:rPr>
        <w:fldChar w:fldCharType="end"/>
      </w:r>
    </w:p>
    <w:p w14:paraId="0EB7317A" w14:textId="7A0AEAC8" w:rsidR="00542240" w:rsidRDefault="00542240">
      <w:pPr>
        <w:pStyle w:val="TOC2"/>
        <w:rPr>
          <w:rFonts w:eastAsiaTheme="minorEastAsia"/>
          <w:color w:val="auto"/>
          <w:lang w:eastAsia="en-GB"/>
        </w:rPr>
      </w:pPr>
      <w:r>
        <w:t>4.4</w:t>
      </w:r>
      <w:r>
        <w:rPr>
          <w:rFonts w:eastAsiaTheme="minorEastAsia"/>
          <w:color w:val="auto"/>
          <w:lang w:eastAsia="en-GB"/>
        </w:rPr>
        <w:tab/>
      </w:r>
      <w:r>
        <w:t>management of VTS data</w:t>
      </w:r>
      <w:r>
        <w:tab/>
      </w:r>
      <w:r>
        <w:fldChar w:fldCharType="begin"/>
      </w:r>
      <w:r>
        <w:instrText xml:space="preserve"> PAGEREF _Toc63412077 \h </w:instrText>
      </w:r>
      <w:r>
        <w:fldChar w:fldCharType="separate"/>
      </w:r>
      <w:r>
        <w:t>33</w:t>
      </w:r>
      <w:r>
        <w:fldChar w:fldCharType="end"/>
      </w:r>
    </w:p>
    <w:p w14:paraId="24F1BE75" w14:textId="40D81851" w:rsidR="00542240" w:rsidRDefault="00542240">
      <w:pPr>
        <w:pStyle w:val="TOC1"/>
        <w:rPr>
          <w:rFonts w:eastAsiaTheme="minorEastAsia"/>
          <w:b w:val="0"/>
          <w:color w:val="auto"/>
          <w:lang w:eastAsia="en-GB"/>
        </w:rPr>
      </w:pPr>
      <w:r>
        <w:t>5</w:t>
      </w:r>
      <w:r>
        <w:rPr>
          <w:rFonts w:eastAsiaTheme="minorEastAsia"/>
          <w:b w:val="0"/>
          <w:color w:val="auto"/>
          <w:lang w:eastAsia="en-GB"/>
        </w:rPr>
        <w:tab/>
      </w:r>
      <w:r>
        <w:t>EXTERNAL INFORMATION EXCHANGE</w:t>
      </w:r>
      <w:r>
        <w:tab/>
      </w:r>
      <w:r>
        <w:fldChar w:fldCharType="begin"/>
      </w:r>
      <w:r>
        <w:instrText xml:space="preserve"> PAGEREF _Toc63412078 \h </w:instrText>
      </w:r>
      <w:r>
        <w:fldChar w:fldCharType="separate"/>
      </w:r>
      <w:r>
        <w:t>34</w:t>
      </w:r>
      <w:r>
        <w:fldChar w:fldCharType="end"/>
      </w:r>
    </w:p>
    <w:p w14:paraId="69245DA0" w14:textId="7992F9B9" w:rsidR="00542240" w:rsidRDefault="00542240">
      <w:pPr>
        <w:pStyle w:val="TOC2"/>
        <w:rPr>
          <w:rFonts w:eastAsiaTheme="minorEastAsia"/>
          <w:color w:val="auto"/>
          <w:lang w:eastAsia="en-GB"/>
        </w:rPr>
      </w:pPr>
      <w:r>
        <w:t>5.1</w:t>
      </w:r>
      <w:r>
        <w:rPr>
          <w:rFonts w:eastAsiaTheme="minorEastAsia"/>
          <w:color w:val="auto"/>
          <w:lang w:eastAsia="en-GB"/>
        </w:rPr>
        <w:tab/>
      </w:r>
      <w:r>
        <w:t>Introduction</w:t>
      </w:r>
      <w:r>
        <w:tab/>
      </w:r>
      <w:r>
        <w:fldChar w:fldCharType="begin"/>
      </w:r>
      <w:r>
        <w:instrText xml:space="preserve"> PAGEREF _Toc63412079 \h </w:instrText>
      </w:r>
      <w:r>
        <w:fldChar w:fldCharType="separate"/>
      </w:r>
      <w:r>
        <w:t>34</w:t>
      </w:r>
      <w:r>
        <w:fldChar w:fldCharType="end"/>
      </w:r>
    </w:p>
    <w:p w14:paraId="3328BC23" w14:textId="275E21AF" w:rsidR="00542240" w:rsidRDefault="00542240">
      <w:pPr>
        <w:pStyle w:val="TOC2"/>
        <w:rPr>
          <w:rFonts w:eastAsiaTheme="minorEastAsia"/>
          <w:color w:val="auto"/>
          <w:lang w:eastAsia="en-GB"/>
        </w:rPr>
      </w:pPr>
      <w:r>
        <w:t>5.2</w:t>
      </w:r>
      <w:r>
        <w:rPr>
          <w:rFonts w:eastAsiaTheme="minorEastAsia"/>
          <w:color w:val="auto"/>
          <w:lang w:eastAsia="en-GB"/>
        </w:rPr>
        <w:tab/>
      </w:r>
      <w:r>
        <w:t>Definitions and References</w:t>
      </w:r>
      <w:r>
        <w:tab/>
      </w:r>
      <w:r>
        <w:fldChar w:fldCharType="begin"/>
      </w:r>
      <w:r>
        <w:instrText xml:space="preserve"> PAGEREF _Toc63412080 \h </w:instrText>
      </w:r>
      <w:r>
        <w:fldChar w:fldCharType="separate"/>
      </w:r>
      <w:r>
        <w:t>34</w:t>
      </w:r>
      <w:r>
        <w:fldChar w:fldCharType="end"/>
      </w:r>
    </w:p>
    <w:p w14:paraId="3CC64B9A" w14:textId="4BCB77F1" w:rsidR="00542240" w:rsidRDefault="00542240">
      <w:pPr>
        <w:pStyle w:val="TOC3"/>
        <w:tabs>
          <w:tab w:val="left" w:pos="1134"/>
          <w:tab w:val="right" w:leader="dot" w:pos="10195"/>
        </w:tabs>
        <w:rPr>
          <w:rFonts w:eastAsiaTheme="minorEastAsia"/>
          <w:noProof/>
          <w:sz w:val="22"/>
          <w:lang w:eastAsia="en-GB"/>
        </w:rPr>
      </w:pPr>
      <w:r>
        <w:rPr>
          <w:noProof/>
        </w:rPr>
        <w:t>5.2.1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_Toc63412081 \h </w:instrText>
      </w:r>
      <w:r>
        <w:rPr>
          <w:noProof/>
        </w:rPr>
      </w:r>
      <w:r>
        <w:rPr>
          <w:noProof/>
        </w:rPr>
        <w:fldChar w:fldCharType="separate"/>
      </w:r>
      <w:r>
        <w:rPr>
          <w:noProof/>
        </w:rPr>
        <w:t>34</w:t>
      </w:r>
      <w:r>
        <w:rPr>
          <w:noProof/>
        </w:rPr>
        <w:fldChar w:fldCharType="end"/>
      </w:r>
    </w:p>
    <w:p w14:paraId="1E4F3853" w14:textId="52E4798F" w:rsidR="00542240" w:rsidRDefault="00542240">
      <w:pPr>
        <w:pStyle w:val="TOC3"/>
        <w:tabs>
          <w:tab w:val="left" w:pos="1134"/>
          <w:tab w:val="right" w:leader="dot" w:pos="10195"/>
        </w:tabs>
        <w:rPr>
          <w:rFonts w:eastAsiaTheme="minorEastAsia"/>
          <w:noProof/>
          <w:sz w:val="22"/>
          <w:lang w:eastAsia="en-GB"/>
        </w:rPr>
      </w:pPr>
      <w:r>
        <w:rPr>
          <w:noProof/>
        </w:rPr>
        <w:t>5.2.2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_Toc63412082 \h </w:instrText>
      </w:r>
      <w:r>
        <w:rPr>
          <w:noProof/>
        </w:rPr>
      </w:r>
      <w:r>
        <w:rPr>
          <w:noProof/>
        </w:rPr>
        <w:fldChar w:fldCharType="separate"/>
      </w:r>
      <w:r>
        <w:rPr>
          <w:noProof/>
        </w:rPr>
        <w:t>34</w:t>
      </w:r>
      <w:r>
        <w:rPr>
          <w:noProof/>
        </w:rPr>
        <w:fldChar w:fldCharType="end"/>
      </w:r>
    </w:p>
    <w:p w14:paraId="603098C6" w14:textId="46BEBD49" w:rsidR="00542240" w:rsidRDefault="00542240">
      <w:pPr>
        <w:pStyle w:val="TOC2"/>
        <w:rPr>
          <w:rFonts w:eastAsiaTheme="minorEastAsia"/>
          <w:color w:val="auto"/>
          <w:lang w:eastAsia="en-GB"/>
        </w:rPr>
      </w:pPr>
      <w:r>
        <w:t>5.3</w:t>
      </w:r>
      <w:r>
        <w:rPr>
          <w:rFonts w:eastAsiaTheme="minorEastAsia"/>
          <w:color w:val="auto"/>
          <w:lang w:eastAsia="en-GB"/>
        </w:rPr>
        <w:tab/>
      </w:r>
      <w:r>
        <w:t>Characteristics of External Information Exchange in VTS</w:t>
      </w:r>
      <w:r>
        <w:tab/>
      </w:r>
      <w:r>
        <w:fldChar w:fldCharType="begin"/>
      </w:r>
      <w:r>
        <w:instrText xml:space="preserve"> PAGEREF _Toc63412083 \h </w:instrText>
      </w:r>
      <w:r>
        <w:fldChar w:fldCharType="separate"/>
      </w:r>
      <w:r>
        <w:t>34</w:t>
      </w:r>
      <w:r>
        <w:fldChar w:fldCharType="end"/>
      </w:r>
    </w:p>
    <w:p w14:paraId="4361CEDA" w14:textId="4A985A1E" w:rsidR="00542240" w:rsidRDefault="00542240">
      <w:pPr>
        <w:pStyle w:val="TOC2"/>
        <w:rPr>
          <w:rFonts w:eastAsiaTheme="minorEastAsia"/>
          <w:color w:val="auto"/>
          <w:lang w:eastAsia="en-GB"/>
        </w:rPr>
      </w:pPr>
      <w:r>
        <w:t>5.4</w:t>
      </w:r>
      <w:r>
        <w:rPr>
          <w:rFonts w:eastAsiaTheme="minorEastAsia"/>
          <w:color w:val="auto"/>
          <w:lang w:eastAsia="en-GB"/>
        </w:rPr>
        <w:tab/>
      </w:r>
      <w:r>
        <w:t>Data Management Considerations</w:t>
      </w:r>
      <w:r>
        <w:tab/>
      </w:r>
      <w:r>
        <w:fldChar w:fldCharType="begin"/>
      </w:r>
      <w:r>
        <w:instrText xml:space="preserve"> PAGEREF _Toc63412084 \h </w:instrText>
      </w:r>
      <w:r>
        <w:fldChar w:fldCharType="separate"/>
      </w:r>
      <w:r>
        <w:t>37</w:t>
      </w:r>
      <w:r>
        <w:fldChar w:fldCharType="end"/>
      </w:r>
    </w:p>
    <w:p w14:paraId="1A4962C1" w14:textId="239C7D4D" w:rsidR="00542240" w:rsidRDefault="00542240">
      <w:pPr>
        <w:pStyle w:val="TOC3"/>
        <w:tabs>
          <w:tab w:val="left" w:pos="1134"/>
          <w:tab w:val="right" w:leader="dot" w:pos="10195"/>
        </w:tabs>
        <w:rPr>
          <w:rFonts w:eastAsiaTheme="minorEastAsia"/>
          <w:noProof/>
          <w:sz w:val="22"/>
          <w:lang w:eastAsia="en-GB"/>
        </w:rPr>
      </w:pPr>
      <w:r>
        <w:rPr>
          <w:noProof/>
        </w:rPr>
        <w:t>5.4.1</w:t>
      </w:r>
      <w:r>
        <w:rPr>
          <w:rFonts w:eastAsiaTheme="minorEastAsia"/>
          <w:noProof/>
          <w:sz w:val="22"/>
          <w:lang w:eastAsia="en-GB"/>
        </w:rPr>
        <w:tab/>
      </w:r>
      <w:r>
        <w:rPr>
          <w:noProof/>
        </w:rPr>
        <w:t>Suitability for Purpose</w:t>
      </w:r>
      <w:r>
        <w:rPr>
          <w:noProof/>
        </w:rPr>
        <w:tab/>
      </w:r>
      <w:r>
        <w:rPr>
          <w:noProof/>
        </w:rPr>
        <w:fldChar w:fldCharType="begin"/>
      </w:r>
      <w:r>
        <w:rPr>
          <w:noProof/>
        </w:rPr>
        <w:instrText xml:space="preserve"> PAGEREF _Toc63412085 \h </w:instrText>
      </w:r>
      <w:r>
        <w:rPr>
          <w:noProof/>
        </w:rPr>
      </w:r>
      <w:r>
        <w:rPr>
          <w:noProof/>
        </w:rPr>
        <w:fldChar w:fldCharType="separate"/>
      </w:r>
      <w:r>
        <w:rPr>
          <w:noProof/>
        </w:rPr>
        <w:t>37</w:t>
      </w:r>
      <w:r>
        <w:rPr>
          <w:noProof/>
        </w:rPr>
        <w:fldChar w:fldCharType="end"/>
      </w:r>
    </w:p>
    <w:p w14:paraId="0C5E4CA0" w14:textId="48ACAC48" w:rsidR="00542240" w:rsidRDefault="00542240">
      <w:pPr>
        <w:pStyle w:val="TOC3"/>
        <w:tabs>
          <w:tab w:val="left" w:pos="1134"/>
          <w:tab w:val="right" w:leader="dot" w:pos="10195"/>
        </w:tabs>
        <w:rPr>
          <w:rFonts w:eastAsiaTheme="minorEastAsia"/>
          <w:noProof/>
          <w:sz w:val="22"/>
          <w:lang w:eastAsia="en-GB"/>
        </w:rPr>
      </w:pPr>
      <w:r>
        <w:rPr>
          <w:noProof/>
        </w:rPr>
        <w:t>5.4.2</w:t>
      </w:r>
      <w:r>
        <w:rPr>
          <w:rFonts w:eastAsiaTheme="minorEastAsia"/>
          <w:noProof/>
          <w:sz w:val="22"/>
          <w:lang w:eastAsia="en-GB"/>
        </w:rPr>
        <w:tab/>
      </w:r>
      <w:r>
        <w:rPr>
          <w:noProof/>
        </w:rPr>
        <w:t>Access to Information</w:t>
      </w:r>
      <w:r>
        <w:rPr>
          <w:noProof/>
        </w:rPr>
        <w:tab/>
      </w:r>
      <w:r>
        <w:rPr>
          <w:noProof/>
        </w:rPr>
        <w:fldChar w:fldCharType="begin"/>
      </w:r>
      <w:r>
        <w:rPr>
          <w:noProof/>
        </w:rPr>
        <w:instrText xml:space="preserve"> PAGEREF _Toc63412086 \h </w:instrText>
      </w:r>
      <w:r>
        <w:rPr>
          <w:noProof/>
        </w:rPr>
      </w:r>
      <w:r>
        <w:rPr>
          <w:noProof/>
        </w:rPr>
        <w:fldChar w:fldCharType="separate"/>
      </w:r>
      <w:r>
        <w:rPr>
          <w:noProof/>
        </w:rPr>
        <w:t>38</w:t>
      </w:r>
      <w:r>
        <w:rPr>
          <w:noProof/>
        </w:rPr>
        <w:fldChar w:fldCharType="end"/>
      </w:r>
    </w:p>
    <w:p w14:paraId="18AE46AE" w14:textId="32AAB297" w:rsidR="00542240" w:rsidRDefault="00542240">
      <w:pPr>
        <w:pStyle w:val="TOC3"/>
        <w:tabs>
          <w:tab w:val="left" w:pos="1134"/>
          <w:tab w:val="right" w:leader="dot" w:pos="10195"/>
        </w:tabs>
        <w:rPr>
          <w:rFonts w:eastAsiaTheme="minorEastAsia"/>
          <w:noProof/>
          <w:sz w:val="22"/>
          <w:lang w:eastAsia="en-GB"/>
        </w:rPr>
      </w:pPr>
      <w:r>
        <w:rPr>
          <w:noProof/>
        </w:rPr>
        <w:t>5.4.3</w:t>
      </w:r>
      <w:r>
        <w:rPr>
          <w:rFonts w:eastAsiaTheme="minorEastAsia"/>
          <w:noProof/>
          <w:sz w:val="22"/>
          <w:lang w:eastAsia="en-GB"/>
        </w:rPr>
        <w:tab/>
      </w:r>
      <w:r>
        <w:rPr>
          <w:noProof/>
        </w:rPr>
        <w:t>Data Security and Confidentiality</w:t>
      </w:r>
      <w:r>
        <w:rPr>
          <w:noProof/>
        </w:rPr>
        <w:tab/>
      </w:r>
      <w:r>
        <w:rPr>
          <w:noProof/>
        </w:rPr>
        <w:fldChar w:fldCharType="begin"/>
      </w:r>
      <w:r>
        <w:rPr>
          <w:noProof/>
        </w:rPr>
        <w:instrText xml:space="preserve"> PAGEREF _Toc63412087 \h </w:instrText>
      </w:r>
      <w:r>
        <w:rPr>
          <w:noProof/>
        </w:rPr>
      </w:r>
      <w:r>
        <w:rPr>
          <w:noProof/>
        </w:rPr>
        <w:fldChar w:fldCharType="separate"/>
      </w:r>
      <w:r>
        <w:rPr>
          <w:noProof/>
        </w:rPr>
        <w:t>38</w:t>
      </w:r>
      <w:r>
        <w:rPr>
          <w:noProof/>
        </w:rPr>
        <w:fldChar w:fldCharType="end"/>
      </w:r>
    </w:p>
    <w:p w14:paraId="70DA4FA9" w14:textId="38D47B13" w:rsidR="00542240" w:rsidRDefault="00542240">
      <w:pPr>
        <w:pStyle w:val="TOC3"/>
        <w:tabs>
          <w:tab w:val="left" w:pos="1134"/>
          <w:tab w:val="right" w:leader="dot" w:pos="10195"/>
        </w:tabs>
        <w:rPr>
          <w:rFonts w:eastAsiaTheme="minorEastAsia"/>
          <w:noProof/>
          <w:sz w:val="22"/>
          <w:lang w:eastAsia="en-GB"/>
        </w:rPr>
      </w:pPr>
      <w:r>
        <w:rPr>
          <w:noProof/>
        </w:rPr>
        <w:t>5.4.4</w:t>
      </w:r>
      <w:r>
        <w:rPr>
          <w:rFonts w:eastAsiaTheme="minorEastAsia"/>
          <w:noProof/>
          <w:sz w:val="22"/>
          <w:lang w:eastAsia="en-GB"/>
        </w:rPr>
        <w:tab/>
      </w:r>
      <w:r>
        <w:rPr>
          <w:noProof/>
        </w:rPr>
        <w:t>Legal Limitations</w:t>
      </w:r>
      <w:r>
        <w:rPr>
          <w:noProof/>
        </w:rPr>
        <w:tab/>
      </w:r>
      <w:r>
        <w:rPr>
          <w:noProof/>
        </w:rPr>
        <w:fldChar w:fldCharType="begin"/>
      </w:r>
      <w:r>
        <w:rPr>
          <w:noProof/>
        </w:rPr>
        <w:instrText xml:space="preserve"> PAGEREF _Toc63412088 \h </w:instrText>
      </w:r>
      <w:r>
        <w:rPr>
          <w:noProof/>
        </w:rPr>
      </w:r>
      <w:r>
        <w:rPr>
          <w:noProof/>
        </w:rPr>
        <w:fldChar w:fldCharType="separate"/>
      </w:r>
      <w:r>
        <w:rPr>
          <w:noProof/>
        </w:rPr>
        <w:t>38</w:t>
      </w:r>
      <w:r>
        <w:rPr>
          <w:noProof/>
        </w:rPr>
        <w:fldChar w:fldCharType="end"/>
      </w:r>
    </w:p>
    <w:p w14:paraId="022EE70E" w14:textId="29C25244" w:rsidR="00542240" w:rsidRDefault="00542240">
      <w:pPr>
        <w:pStyle w:val="TOC3"/>
        <w:tabs>
          <w:tab w:val="left" w:pos="1134"/>
          <w:tab w:val="right" w:leader="dot" w:pos="10195"/>
        </w:tabs>
        <w:rPr>
          <w:rFonts w:eastAsiaTheme="minorEastAsia"/>
          <w:noProof/>
          <w:sz w:val="22"/>
          <w:lang w:eastAsia="en-GB"/>
        </w:rPr>
      </w:pPr>
      <w:r>
        <w:rPr>
          <w:noProof/>
        </w:rPr>
        <w:t>5.4.5</w:t>
      </w:r>
      <w:r>
        <w:rPr>
          <w:rFonts w:eastAsiaTheme="minorEastAsia"/>
          <w:noProof/>
          <w:sz w:val="22"/>
          <w:lang w:eastAsia="en-GB"/>
        </w:rPr>
        <w:tab/>
      </w:r>
      <w:r>
        <w:rPr>
          <w:noProof/>
        </w:rPr>
        <w:t>Data Integrity</w:t>
      </w:r>
      <w:r>
        <w:rPr>
          <w:noProof/>
        </w:rPr>
        <w:tab/>
      </w:r>
      <w:r>
        <w:rPr>
          <w:noProof/>
        </w:rPr>
        <w:fldChar w:fldCharType="begin"/>
      </w:r>
      <w:r>
        <w:rPr>
          <w:noProof/>
        </w:rPr>
        <w:instrText xml:space="preserve"> PAGEREF _Toc63412089 \h </w:instrText>
      </w:r>
      <w:r>
        <w:rPr>
          <w:noProof/>
        </w:rPr>
      </w:r>
      <w:r>
        <w:rPr>
          <w:noProof/>
        </w:rPr>
        <w:fldChar w:fldCharType="separate"/>
      </w:r>
      <w:r>
        <w:rPr>
          <w:noProof/>
        </w:rPr>
        <w:t>38</w:t>
      </w:r>
      <w:r>
        <w:rPr>
          <w:noProof/>
        </w:rPr>
        <w:fldChar w:fldCharType="end"/>
      </w:r>
    </w:p>
    <w:p w14:paraId="5C62C3D9" w14:textId="677D460D" w:rsidR="00542240" w:rsidRDefault="00542240">
      <w:pPr>
        <w:pStyle w:val="TOC3"/>
        <w:tabs>
          <w:tab w:val="left" w:pos="1134"/>
          <w:tab w:val="right" w:leader="dot" w:pos="10195"/>
        </w:tabs>
        <w:rPr>
          <w:rFonts w:eastAsiaTheme="minorEastAsia"/>
          <w:noProof/>
          <w:sz w:val="22"/>
          <w:lang w:eastAsia="en-GB"/>
        </w:rPr>
      </w:pPr>
      <w:r>
        <w:rPr>
          <w:noProof/>
        </w:rPr>
        <w:t>5.4.6</w:t>
      </w:r>
      <w:r>
        <w:rPr>
          <w:rFonts w:eastAsiaTheme="minorEastAsia"/>
          <w:noProof/>
          <w:sz w:val="22"/>
          <w:lang w:eastAsia="en-GB"/>
        </w:rPr>
        <w:tab/>
      </w:r>
      <w:r>
        <w:rPr>
          <w:noProof/>
        </w:rPr>
        <w:t>Data Models</w:t>
      </w:r>
      <w:r>
        <w:rPr>
          <w:noProof/>
        </w:rPr>
        <w:tab/>
      </w:r>
      <w:r>
        <w:rPr>
          <w:noProof/>
        </w:rPr>
        <w:fldChar w:fldCharType="begin"/>
      </w:r>
      <w:r>
        <w:rPr>
          <w:noProof/>
        </w:rPr>
        <w:instrText xml:space="preserve"> PAGEREF _Toc63412090 \h </w:instrText>
      </w:r>
      <w:r>
        <w:rPr>
          <w:noProof/>
        </w:rPr>
      </w:r>
      <w:r>
        <w:rPr>
          <w:noProof/>
        </w:rPr>
        <w:fldChar w:fldCharType="separate"/>
      </w:r>
      <w:r>
        <w:rPr>
          <w:noProof/>
        </w:rPr>
        <w:t>39</w:t>
      </w:r>
      <w:r>
        <w:rPr>
          <w:noProof/>
        </w:rPr>
        <w:fldChar w:fldCharType="end"/>
      </w:r>
    </w:p>
    <w:p w14:paraId="54004BC7" w14:textId="532A6823" w:rsidR="00542240" w:rsidRDefault="00542240">
      <w:pPr>
        <w:pStyle w:val="TOC3"/>
        <w:tabs>
          <w:tab w:val="left" w:pos="1134"/>
          <w:tab w:val="right" w:leader="dot" w:pos="10195"/>
        </w:tabs>
        <w:rPr>
          <w:rFonts w:eastAsiaTheme="minorEastAsia"/>
          <w:noProof/>
          <w:sz w:val="22"/>
          <w:lang w:eastAsia="en-GB"/>
        </w:rPr>
      </w:pPr>
      <w:r>
        <w:rPr>
          <w:noProof/>
        </w:rPr>
        <w:t>5.4.7</w:t>
      </w:r>
      <w:r>
        <w:rPr>
          <w:rFonts w:eastAsiaTheme="minorEastAsia"/>
          <w:noProof/>
          <w:sz w:val="22"/>
          <w:lang w:eastAsia="en-GB"/>
        </w:rPr>
        <w:tab/>
      </w:r>
      <w:r>
        <w:rPr>
          <w:noProof/>
        </w:rPr>
        <w:t>Architecture of Sharing</w:t>
      </w:r>
      <w:r>
        <w:rPr>
          <w:noProof/>
        </w:rPr>
        <w:tab/>
      </w:r>
      <w:r>
        <w:rPr>
          <w:noProof/>
        </w:rPr>
        <w:fldChar w:fldCharType="begin"/>
      </w:r>
      <w:r>
        <w:rPr>
          <w:noProof/>
        </w:rPr>
        <w:instrText xml:space="preserve"> PAGEREF _Toc63412091 \h </w:instrText>
      </w:r>
      <w:r>
        <w:rPr>
          <w:noProof/>
        </w:rPr>
      </w:r>
      <w:r>
        <w:rPr>
          <w:noProof/>
        </w:rPr>
        <w:fldChar w:fldCharType="separate"/>
      </w:r>
      <w:r>
        <w:rPr>
          <w:noProof/>
        </w:rPr>
        <w:t>39</w:t>
      </w:r>
      <w:r>
        <w:rPr>
          <w:noProof/>
        </w:rPr>
        <w:fldChar w:fldCharType="end"/>
      </w:r>
    </w:p>
    <w:p w14:paraId="2A67EA02" w14:textId="15AC0E44" w:rsidR="00542240" w:rsidRDefault="00542240">
      <w:pPr>
        <w:pStyle w:val="TOC3"/>
        <w:tabs>
          <w:tab w:val="left" w:pos="1134"/>
          <w:tab w:val="right" w:leader="dot" w:pos="10195"/>
        </w:tabs>
        <w:rPr>
          <w:rFonts w:eastAsiaTheme="minorEastAsia"/>
          <w:noProof/>
          <w:sz w:val="22"/>
          <w:lang w:eastAsia="en-GB"/>
        </w:rPr>
      </w:pPr>
      <w:r>
        <w:rPr>
          <w:noProof/>
        </w:rPr>
        <w:t>5.4.8</w:t>
      </w:r>
      <w:r>
        <w:rPr>
          <w:rFonts w:eastAsiaTheme="minorEastAsia"/>
          <w:noProof/>
          <w:sz w:val="22"/>
          <w:lang w:eastAsia="en-GB"/>
        </w:rPr>
        <w:tab/>
      </w:r>
      <w:r>
        <w:rPr>
          <w:noProof/>
        </w:rPr>
        <w:t>Storage</w:t>
      </w:r>
      <w:r>
        <w:rPr>
          <w:noProof/>
        </w:rPr>
        <w:tab/>
      </w:r>
      <w:r>
        <w:rPr>
          <w:noProof/>
        </w:rPr>
        <w:fldChar w:fldCharType="begin"/>
      </w:r>
      <w:r>
        <w:rPr>
          <w:noProof/>
        </w:rPr>
        <w:instrText xml:space="preserve"> PAGEREF _Toc63412092 \h </w:instrText>
      </w:r>
      <w:r>
        <w:rPr>
          <w:noProof/>
        </w:rPr>
      </w:r>
      <w:r>
        <w:rPr>
          <w:noProof/>
        </w:rPr>
        <w:fldChar w:fldCharType="separate"/>
      </w:r>
      <w:r>
        <w:rPr>
          <w:noProof/>
        </w:rPr>
        <w:t>39</w:t>
      </w:r>
      <w:r>
        <w:rPr>
          <w:noProof/>
        </w:rPr>
        <w:fldChar w:fldCharType="end"/>
      </w:r>
    </w:p>
    <w:p w14:paraId="6F892AF6" w14:textId="0CD4D766" w:rsidR="00542240" w:rsidRDefault="00542240">
      <w:pPr>
        <w:pStyle w:val="TOC3"/>
        <w:tabs>
          <w:tab w:val="left" w:pos="1134"/>
          <w:tab w:val="right" w:leader="dot" w:pos="10195"/>
        </w:tabs>
        <w:rPr>
          <w:rFonts w:eastAsiaTheme="minorEastAsia"/>
          <w:noProof/>
          <w:sz w:val="22"/>
          <w:lang w:eastAsia="en-GB"/>
        </w:rPr>
      </w:pPr>
      <w:r>
        <w:rPr>
          <w:noProof/>
        </w:rPr>
        <w:t>5.4.9</w:t>
      </w:r>
      <w:r>
        <w:rPr>
          <w:rFonts w:eastAsiaTheme="minorEastAsia"/>
          <w:noProof/>
          <w:sz w:val="22"/>
          <w:lang w:eastAsia="en-GB"/>
        </w:rPr>
        <w:tab/>
      </w:r>
      <w:r>
        <w:rPr>
          <w:noProof/>
        </w:rPr>
        <w:t>Communication Links</w:t>
      </w:r>
      <w:r>
        <w:rPr>
          <w:noProof/>
        </w:rPr>
        <w:tab/>
      </w:r>
      <w:r>
        <w:rPr>
          <w:noProof/>
        </w:rPr>
        <w:fldChar w:fldCharType="begin"/>
      </w:r>
      <w:r>
        <w:rPr>
          <w:noProof/>
        </w:rPr>
        <w:instrText xml:space="preserve"> PAGEREF _Toc63412093 \h </w:instrText>
      </w:r>
      <w:r>
        <w:rPr>
          <w:noProof/>
        </w:rPr>
      </w:r>
      <w:r>
        <w:rPr>
          <w:noProof/>
        </w:rPr>
        <w:fldChar w:fldCharType="separate"/>
      </w:r>
      <w:r>
        <w:rPr>
          <w:noProof/>
        </w:rPr>
        <w:t>40</w:t>
      </w:r>
      <w:r>
        <w:rPr>
          <w:noProof/>
        </w:rPr>
        <w:fldChar w:fldCharType="end"/>
      </w:r>
    </w:p>
    <w:p w14:paraId="7C421035" w14:textId="7CC699A5" w:rsidR="00542240" w:rsidRDefault="00542240">
      <w:pPr>
        <w:pStyle w:val="TOC4"/>
        <w:rPr>
          <w:rFonts w:eastAsiaTheme="minorEastAsia"/>
          <w:b w:val="0"/>
          <w:noProof/>
          <w:color w:val="auto"/>
          <w:lang w:eastAsia="en-GB"/>
        </w:rPr>
      </w:pPr>
      <w:r w:rsidRPr="005C2900">
        <w:rPr>
          <w:noProof/>
          <w:u w:color="407EC9"/>
        </w:rPr>
        <w:t>ANNEX A</w:t>
      </w:r>
      <w:r>
        <w:rPr>
          <w:rFonts w:eastAsiaTheme="minorEastAsia"/>
          <w:b w:val="0"/>
          <w:noProof/>
          <w:color w:val="auto"/>
          <w:lang w:eastAsia="en-GB"/>
        </w:rPr>
        <w:tab/>
      </w:r>
      <w:r w:rsidRPr="005C2900">
        <w:rPr>
          <w:noProof/>
        </w:rPr>
        <w:t>EXAMPLE OF AN ANNEX - LANDSCAPE</w:t>
      </w:r>
      <w:r>
        <w:rPr>
          <w:noProof/>
        </w:rPr>
        <w:tab/>
      </w:r>
      <w:r>
        <w:rPr>
          <w:noProof/>
        </w:rPr>
        <w:fldChar w:fldCharType="begin"/>
      </w:r>
      <w:r>
        <w:rPr>
          <w:noProof/>
        </w:rPr>
        <w:instrText xml:space="preserve"> PAGEREF _Toc63412094 \h </w:instrText>
      </w:r>
      <w:r>
        <w:rPr>
          <w:noProof/>
        </w:rPr>
      </w:r>
      <w:r>
        <w:rPr>
          <w:noProof/>
        </w:rPr>
        <w:fldChar w:fldCharType="separate"/>
      </w:r>
      <w:r>
        <w:rPr>
          <w:noProof/>
        </w:rPr>
        <w:t>40</w:t>
      </w:r>
      <w:r>
        <w:rPr>
          <w:noProof/>
        </w:rPr>
        <w:fldChar w:fldCharType="end"/>
      </w:r>
    </w:p>
    <w:p w14:paraId="0D74B060" w14:textId="6D4F0BAC" w:rsidR="00542240" w:rsidRDefault="00542240">
      <w:pPr>
        <w:pStyle w:val="TOC5"/>
        <w:tabs>
          <w:tab w:val="left" w:pos="1843"/>
        </w:tabs>
        <w:rPr>
          <w:rFonts w:eastAsiaTheme="minorEastAsia" w:cstheme="minorBidi"/>
          <w:noProof/>
          <w:color w:val="auto"/>
          <w:szCs w:val="22"/>
          <w:lang w:eastAsia="en-GB"/>
        </w:rPr>
      </w:pPr>
      <w:r w:rsidRPr="005C2900">
        <w:rPr>
          <w:caps/>
          <w:noProof/>
          <w:u w:color="407EC9"/>
        </w:rPr>
        <w:t>APPENDIX 1</w:t>
      </w:r>
      <w:r>
        <w:rPr>
          <w:rFonts w:eastAsiaTheme="minorEastAsia" w:cstheme="minorBidi"/>
          <w:noProof/>
          <w:color w:val="auto"/>
          <w:szCs w:val="22"/>
          <w:lang w:eastAsia="en-GB"/>
        </w:rPr>
        <w:tab/>
      </w:r>
      <w:r>
        <w:rPr>
          <w:noProof/>
        </w:rPr>
        <w:t>EXAMPLE OF AN APPENDIX TITLE</w:t>
      </w:r>
      <w:r>
        <w:rPr>
          <w:noProof/>
        </w:rPr>
        <w:tab/>
      </w:r>
      <w:r>
        <w:rPr>
          <w:noProof/>
        </w:rPr>
        <w:fldChar w:fldCharType="begin"/>
      </w:r>
      <w:r>
        <w:rPr>
          <w:noProof/>
        </w:rPr>
        <w:instrText xml:space="preserve"> PAGEREF _Toc63412095 \h </w:instrText>
      </w:r>
      <w:r>
        <w:rPr>
          <w:noProof/>
        </w:rPr>
      </w:r>
      <w:r>
        <w:rPr>
          <w:noProof/>
        </w:rPr>
        <w:fldChar w:fldCharType="separate"/>
      </w:r>
      <w:r>
        <w:rPr>
          <w:noProof/>
        </w:rPr>
        <w:t>42</w:t>
      </w:r>
      <w:r>
        <w:rPr>
          <w:noProof/>
        </w:rPr>
        <w:fldChar w:fldCharType="end"/>
      </w:r>
    </w:p>
    <w:p w14:paraId="509F14BC" w14:textId="03D9C043" w:rsidR="00542240" w:rsidRDefault="00542240">
      <w:pPr>
        <w:pStyle w:val="TOC4"/>
        <w:rPr>
          <w:rFonts w:eastAsiaTheme="minorEastAsia"/>
          <w:b w:val="0"/>
          <w:noProof/>
          <w:color w:val="auto"/>
          <w:lang w:eastAsia="en-GB"/>
        </w:rPr>
      </w:pPr>
      <w:r w:rsidRPr="005C2900">
        <w:rPr>
          <w:noProof/>
          <w:u w:color="407EC9"/>
        </w:rPr>
        <w:t>ANNEX B</w:t>
      </w:r>
      <w:r>
        <w:rPr>
          <w:rFonts w:eastAsiaTheme="minorEastAsia"/>
          <w:b w:val="0"/>
          <w:noProof/>
          <w:color w:val="auto"/>
          <w:lang w:eastAsia="en-GB"/>
        </w:rPr>
        <w:tab/>
      </w:r>
      <w:r>
        <w:rPr>
          <w:noProof/>
        </w:rPr>
        <w:t>(</w:t>
      </w:r>
      <w:r w:rsidRPr="005C2900">
        <w:rPr>
          <w:noProof/>
        </w:rPr>
        <w:t>EXAMPLE ANNEX TITLE</w:t>
      </w:r>
      <w:r>
        <w:rPr>
          <w:noProof/>
        </w:rPr>
        <w:t>)</w:t>
      </w:r>
      <w:r>
        <w:rPr>
          <w:noProof/>
        </w:rPr>
        <w:tab/>
      </w:r>
      <w:r>
        <w:rPr>
          <w:noProof/>
        </w:rPr>
        <w:fldChar w:fldCharType="begin"/>
      </w:r>
      <w:r>
        <w:rPr>
          <w:noProof/>
        </w:rPr>
        <w:instrText xml:space="preserve"> PAGEREF _Toc63412096 \h </w:instrText>
      </w:r>
      <w:r>
        <w:rPr>
          <w:noProof/>
        </w:rPr>
      </w:r>
      <w:r>
        <w:rPr>
          <w:noProof/>
        </w:rPr>
        <w:fldChar w:fldCharType="separate"/>
      </w:r>
      <w:r>
        <w:rPr>
          <w:noProof/>
        </w:rPr>
        <w:t>43</w:t>
      </w:r>
      <w:r>
        <w:rPr>
          <w:noProof/>
        </w:rPr>
        <w:fldChar w:fldCharType="end"/>
      </w:r>
    </w:p>
    <w:p w14:paraId="01EB638A" w14:textId="58848BAA" w:rsidR="00542240" w:rsidRDefault="00542240">
      <w:pPr>
        <w:pStyle w:val="TOC4"/>
        <w:rPr>
          <w:rFonts w:eastAsiaTheme="minorEastAsia"/>
          <w:b w:val="0"/>
          <w:noProof/>
          <w:color w:val="auto"/>
          <w:lang w:eastAsia="en-GB"/>
        </w:rPr>
      </w:pPr>
      <w:r w:rsidRPr="005C2900">
        <w:rPr>
          <w:noProof/>
          <w:u w:color="407EC9"/>
        </w:rPr>
        <w:t>ANNEX C</w:t>
      </w:r>
      <w:r>
        <w:rPr>
          <w:rFonts w:eastAsiaTheme="minorEastAsia"/>
          <w:b w:val="0"/>
          <w:noProof/>
          <w:color w:val="auto"/>
          <w:lang w:eastAsia="en-GB"/>
        </w:rPr>
        <w:tab/>
      </w:r>
      <w:r w:rsidRPr="005C2900">
        <w:rPr>
          <w:noProof/>
        </w:rPr>
        <w:t>PERMITTED COLOUR PALETTE</w:t>
      </w:r>
      <w:r>
        <w:rPr>
          <w:noProof/>
        </w:rPr>
        <w:tab/>
      </w:r>
      <w:r>
        <w:rPr>
          <w:noProof/>
        </w:rPr>
        <w:fldChar w:fldCharType="begin"/>
      </w:r>
      <w:r>
        <w:rPr>
          <w:noProof/>
        </w:rPr>
        <w:instrText xml:space="preserve"> PAGEREF _Toc63412097 \h </w:instrText>
      </w:r>
      <w:r>
        <w:rPr>
          <w:noProof/>
        </w:rPr>
      </w:r>
      <w:r>
        <w:rPr>
          <w:noProof/>
        </w:rPr>
        <w:fldChar w:fldCharType="separate"/>
      </w:r>
      <w:r>
        <w:rPr>
          <w:noProof/>
        </w:rPr>
        <w:t>44</w:t>
      </w:r>
      <w:r>
        <w:rPr>
          <w:noProof/>
        </w:rPr>
        <w:fldChar w:fldCharType="end"/>
      </w:r>
    </w:p>
    <w:p w14:paraId="43BD440C" w14:textId="3E56668C" w:rsidR="00642025" w:rsidRPr="0093492E" w:rsidRDefault="004A4EC4" w:rsidP="00BA5754">
      <w:pPr>
        <w:rPr>
          <w:noProof/>
        </w:rPr>
      </w:pPr>
      <w:r>
        <w:rPr>
          <w:noProof/>
        </w:rPr>
        <w:fldChar w:fldCharType="end"/>
      </w:r>
    </w:p>
    <w:p w14:paraId="4EE84C09" w14:textId="77777777" w:rsidR="0078486B" w:rsidRDefault="002F265A" w:rsidP="00C9558A">
      <w:pPr>
        <w:pStyle w:val="ListofFigures"/>
      </w:pPr>
      <w:r>
        <w:t>List of Tables</w:t>
      </w:r>
    </w:p>
    <w:p w14:paraId="40B9E0A4" w14:textId="77777777" w:rsidR="00577542"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577542">
        <w:rPr>
          <w:noProof/>
        </w:rPr>
        <w:t>Table 1</w:t>
      </w:r>
      <w:r w:rsidR="00577542">
        <w:rPr>
          <w:rFonts w:eastAsiaTheme="minorEastAsia"/>
          <w:i w:val="0"/>
          <w:noProof/>
          <w:sz w:val="24"/>
          <w:szCs w:val="24"/>
          <w:lang w:val="en-US"/>
        </w:rPr>
        <w:tab/>
      </w:r>
      <w:r w:rsidR="00577542">
        <w:rPr>
          <w:noProof/>
        </w:rPr>
        <w:t>Example of a table with the significant information in the first column</w:t>
      </w:r>
      <w:r w:rsidR="00577542">
        <w:rPr>
          <w:noProof/>
        </w:rPr>
        <w:tab/>
      </w:r>
      <w:r w:rsidR="00577542">
        <w:rPr>
          <w:noProof/>
        </w:rPr>
        <w:fldChar w:fldCharType="begin"/>
      </w:r>
      <w:r w:rsidR="00577542">
        <w:rPr>
          <w:noProof/>
        </w:rPr>
        <w:instrText xml:space="preserve"> PAGEREF _Toc461528865 \h </w:instrText>
      </w:r>
      <w:r w:rsidR="00577542">
        <w:rPr>
          <w:noProof/>
        </w:rPr>
      </w:r>
      <w:r w:rsidR="00577542">
        <w:rPr>
          <w:noProof/>
        </w:rPr>
        <w:fldChar w:fldCharType="separate"/>
      </w:r>
      <w:r w:rsidR="00A43395">
        <w:rPr>
          <w:noProof/>
        </w:rPr>
        <w:t>5</w:t>
      </w:r>
      <w:r w:rsidR="00577542">
        <w:rPr>
          <w:noProof/>
        </w:rPr>
        <w:fldChar w:fldCharType="end"/>
      </w:r>
    </w:p>
    <w:p w14:paraId="35EBD895" w14:textId="77777777" w:rsidR="00577542" w:rsidRDefault="00577542">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_Toc461528866 \h </w:instrText>
      </w:r>
      <w:r>
        <w:rPr>
          <w:noProof/>
        </w:rPr>
      </w:r>
      <w:r>
        <w:rPr>
          <w:noProof/>
        </w:rPr>
        <w:fldChar w:fldCharType="separate"/>
      </w:r>
      <w:r w:rsidR="00A43395">
        <w:rPr>
          <w:noProof/>
        </w:rPr>
        <w:t>5</w:t>
      </w:r>
      <w:r>
        <w:rPr>
          <w:noProof/>
        </w:rPr>
        <w:fldChar w:fldCharType="end"/>
      </w:r>
    </w:p>
    <w:p w14:paraId="33E0A046" w14:textId="77777777" w:rsidR="00577542" w:rsidRDefault="00577542">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_Toc461528867 \h </w:instrText>
      </w:r>
      <w:r>
        <w:rPr>
          <w:noProof/>
        </w:rPr>
      </w:r>
      <w:r>
        <w:rPr>
          <w:noProof/>
        </w:rPr>
        <w:fldChar w:fldCharType="separate"/>
      </w:r>
      <w:r w:rsidR="00A43395">
        <w:rPr>
          <w:noProof/>
        </w:rPr>
        <w:t>5</w:t>
      </w:r>
      <w:r>
        <w:rPr>
          <w:noProof/>
        </w:rPr>
        <w:fldChar w:fldCharType="end"/>
      </w:r>
    </w:p>
    <w:p w14:paraId="4B717698" w14:textId="77777777" w:rsidR="00577542" w:rsidRDefault="00577542">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_Toc461528868 \h </w:instrText>
      </w:r>
      <w:r>
        <w:rPr>
          <w:noProof/>
        </w:rPr>
      </w:r>
      <w:r>
        <w:rPr>
          <w:noProof/>
        </w:rPr>
        <w:fldChar w:fldCharType="separate"/>
      </w:r>
      <w:r w:rsidR="00A43395">
        <w:rPr>
          <w:noProof/>
        </w:rPr>
        <w:t>5</w:t>
      </w:r>
      <w:r>
        <w:rPr>
          <w:noProof/>
        </w:rPr>
        <w:fldChar w:fldCharType="end"/>
      </w:r>
    </w:p>
    <w:p w14:paraId="5ADF84E7" w14:textId="77777777" w:rsidR="00161325" w:rsidRPr="00C91630" w:rsidRDefault="00923B4D" w:rsidP="00BA5754">
      <w:r>
        <w:fldChar w:fldCharType="end"/>
      </w:r>
    </w:p>
    <w:p w14:paraId="4BFA6A09" w14:textId="77777777" w:rsidR="00994D97" w:rsidRDefault="00994D97" w:rsidP="00C9558A">
      <w:pPr>
        <w:pStyle w:val="ListofFigures"/>
      </w:pPr>
      <w:r w:rsidRPr="00441393">
        <w:t>List of Figures</w:t>
      </w:r>
    </w:p>
    <w:p w14:paraId="60C2A61F" w14:textId="77777777" w:rsidR="00577542"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577542">
        <w:rPr>
          <w:noProof/>
        </w:rPr>
        <w:t>Figure 1</w:t>
      </w:r>
      <w:r w:rsidR="00577542">
        <w:rPr>
          <w:rFonts w:eastAsiaTheme="minorEastAsia"/>
          <w:i w:val="0"/>
          <w:noProof/>
          <w:sz w:val="24"/>
          <w:szCs w:val="24"/>
          <w:lang w:val="en-US"/>
        </w:rPr>
        <w:tab/>
      </w:r>
      <w:r w:rsidR="00577542">
        <w:rPr>
          <w:noProof/>
        </w:rPr>
        <w:t>Example figure caption</w:t>
      </w:r>
      <w:r w:rsidR="00577542">
        <w:rPr>
          <w:noProof/>
        </w:rPr>
        <w:tab/>
      </w:r>
      <w:r w:rsidR="00577542">
        <w:rPr>
          <w:noProof/>
        </w:rPr>
        <w:fldChar w:fldCharType="begin"/>
      </w:r>
      <w:r w:rsidR="00577542">
        <w:rPr>
          <w:noProof/>
        </w:rPr>
        <w:instrText xml:space="preserve"> PAGEREF _Toc461528874 \h </w:instrText>
      </w:r>
      <w:r w:rsidR="00577542">
        <w:rPr>
          <w:noProof/>
        </w:rPr>
      </w:r>
      <w:r w:rsidR="00577542">
        <w:rPr>
          <w:noProof/>
        </w:rPr>
        <w:fldChar w:fldCharType="separate"/>
      </w:r>
      <w:r w:rsidR="00A43395">
        <w:rPr>
          <w:noProof/>
        </w:rPr>
        <w:t>5</w:t>
      </w:r>
      <w:r w:rsidR="00577542">
        <w:rPr>
          <w:noProof/>
        </w:rPr>
        <w:fldChar w:fldCharType="end"/>
      </w:r>
    </w:p>
    <w:p w14:paraId="266BDEB6" w14:textId="77777777" w:rsidR="00577542" w:rsidRDefault="00577542">
      <w:pPr>
        <w:pStyle w:val="TableofFigures"/>
        <w:rPr>
          <w:rFonts w:eastAsiaTheme="minorEastAsia"/>
          <w:i w:val="0"/>
          <w:noProof/>
          <w:sz w:val="24"/>
          <w:szCs w:val="24"/>
          <w:lang w:val="en-US"/>
        </w:rPr>
      </w:pPr>
      <w:r>
        <w:rPr>
          <w:noProof/>
        </w:rPr>
        <w:lastRenderedPageBreak/>
        <w:t>Figure 2</w:t>
      </w:r>
      <w:r>
        <w:rPr>
          <w:rFonts w:eastAsiaTheme="minorEastAsia"/>
          <w:i w:val="0"/>
          <w:noProof/>
          <w:sz w:val="24"/>
          <w:szCs w:val="24"/>
          <w:lang w:val="en-US"/>
        </w:rPr>
        <w:tab/>
      </w:r>
      <w:r>
        <w:rPr>
          <w:noProof/>
        </w:rPr>
        <w:t>Another example figure caption</w:t>
      </w:r>
      <w:r>
        <w:rPr>
          <w:noProof/>
        </w:rPr>
        <w:tab/>
      </w:r>
      <w:r>
        <w:rPr>
          <w:noProof/>
        </w:rPr>
        <w:fldChar w:fldCharType="begin"/>
      </w:r>
      <w:r>
        <w:rPr>
          <w:noProof/>
        </w:rPr>
        <w:instrText xml:space="preserve"> PAGEREF _Toc461528875 \h </w:instrText>
      </w:r>
      <w:r>
        <w:rPr>
          <w:noProof/>
        </w:rPr>
      </w:r>
      <w:r>
        <w:rPr>
          <w:noProof/>
        </w:rPr>
        <w:fldChar w:fldCharType="separate"/>
      </w:r>
      <w:r w:rsidR="00A43395">
        <w:rPr>
          <w:noProof/>
        </w:rPr>
        <w:t>5</w:t>
      </w:r>
      <w:r>
        <w:rPr>
          <w:noProof/>
        </w:rPr>
        <w:fldChar w:fldCharType="end"/>
      </w:r>
    </w:p>
    <w:p w14:paraId="134BB1BB" w14:textId="77777777" w:rsidR="005E4659" w:rsidRDefault="00923B4D" w:rsidP="00BA5754">
      <w:r>
        <w:fldChar w:fldCharType="end"/>
      </w:r>
    </w:p>
    <w:p w14:paraId="59EDFC98" w14:textId="77777777" w:rsidR="005E4659" w:rsidRDefault="00DA17CD" w:rsidP="00C9558A">
      <w:pPr>
        <w:pStyle w:val="ListofFigures"/>
      </w:pPr>
      <w:r>
        <w:t>List of Equations</w:t>
      </w:r>
    </w:p>
    <w:p w14:paraId="1A002CC3" w14:textId="77777777" w:rsidR="00BA5754"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BA5754">
        <w:rPr>
          <w:noProof/>
        </w:rPr>
        <w:t>Equation 1</w:t>
      </w:r>
      <w:r w:rsidR="00BA5754">
        <w:rPr>
          <w:rFonts w:eastAsiaTheme="minorEastAsia"/>
          <w:i w:val="0"/>
          <w:noProof/>
          <w:sz w:val="24"/>
          <w:szCs w:val="24"/>
          <w:lang w:val="en-US"/>
        </w:rPr>
        <w:tab/>
      </w:r>
      <w:r w:rsidR="00BA5754">
        <w:rPr>
          <w:noProof/>
        </w:rPr>
        <w:t>Geographical range</w:t>
      </w:r>
      <w:r w:rsidR="00BA5754">
        <w:rPr>
          <w:noProof/>
        </w:rPr>
        <w:tab/>
      </w:r>
      <w:r w:rsidR="00BA5754">
        <w:rPr>
          <w:noProof/>
        </w:rPr>
        <w:fldChar w:fldCharType="begin"/>
      </w:r>
      <w:r w:rsidR="00BA5754">
        <w:rPr>
          <w:noProof/>
        </w:rPr>
        <w:instrText xml:space="preserve"> PAGEREF _Toc454630220 \h </w:instrText>
      </w:r>
      <w:r w:rsidR="00BA5754">
        <w:rPr>
          <w:noProof/>
        </w:rPr>
      </w:r>
      <w:r w:rsidR="00BA5754">
        <w:rPr>
          <w:noProof/>
        </w:rPr>
        <w:fldChar w:fldCharType="separate"/>
      </w:r>
      <w:r w:rsidR="00A43395">
        <w:rPr>
          <w:noProof/>
        </w:rPr>
        <w:t>5</w:t>
      </w:r>
      <w:r w:rsidR="00BA5754">
        <w:rPr>
          <w:noProof/>
        </w:rPr>
        <w:fldChar w:fldCharType="end"/>
      </w:r>
    </w:p>
    <w:p w14:paraId="13C1EAA4" w14:textId="77777777" w:rsidR="00BA5754" w:rsidRDefault="00BA5754">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Theory of Special Relativity</w:t>
      </w:r>
      <w:r>
        <w:rPr>
          <w:noProof/>
        </w:rPr>
        <w:tab/>
      </w:r>
      <w:r>
        <w:rPr>
          <w:noProof/>
        </w:rPr>
        <w:fldChar w:fldCharType="begin"/>
      </w:r>
      <w:r>
        <w:rPr>
          <w:noProof/>
        </w:rPr>
        <w:instrText xml:space="preserve"> PAGEREF _Toc454630221 \h </w:instrText>
      </w:r>
      <w:r>
        <w:rPr>
          <w:noProof/>
        </w:rPr>
      </w:r>
      <w:r>
        <w:rPr>
          <w:noProof/>
        </w:rPr>
        <w:fldChar w:fldCharType="separate"/>
      </w:r>
      <w:r w:rsidR="00A43395">
        <w:rPr>
          <w:noProof/>
        </w:rPr>
        <w:t>5</w:t>
      </w:r>
      <w:r>
        <w:rPr>
          <w:noProof/>
        </w:rPr>
        <w:fldChar w:fldCharType="end"/>
      </w:r>
    </w:p>
    <w:p w14:paraId="11535917" w14:textId="77777777" w:rsidR="00B07717" w:rsidRPr="00161325" w:rsidRDefault="00D638E0" w:rsidP="007D1805">
      <w:pPr>
        <w:pStyle w:val="TableofFigures"/>
      </w:pPr>
      <w:r>
        <w:fldChar w:fldCharType="end"/>
      </w:r>
    </w:p>
    <w:p w14:paraId="458D9415" w14:textId="77777777" w:rsidR="00790277" w:rsidRPr="0078486B" w:rsidRDefault="00790277" w:rsidP="003274DB">
      <w:pPr>
        <w:rPr>
          <w:lang w:val="fr-FR"/>
        </w:rPr>
        <w:sectPr w:rsidR="00790277" w:rsidRPr="0078486B" w:rsidSect="00C716E5">
          <w:headerReference w:type="even" r:id="rId24"/>
          <w:headerReference w:type="default" r:id="rId25"/>
          <w:headerReference w:type="first" r:id="rId26"/>
          <w:footerReference w:type="first" r:id="rId27"/>
          <w:pgSz w:w="11906" w:h="16838" w:code="9"/>
          <w:pgMar w:top="567" w:right="794" w:bottom="567" w:left="907" w:header="850" w:footer="567" w:gutter="0"/>
          <w:cols w:space="708"/>
          <w:titlePg/>
          <w:docGrid w:linePitch="360"/>
        </w:sectPr>
      </w:pPr>
    </w:p>
    <w:p w14:paraId="6376C377" w14:textId="77777777" w:rsidR="004944C8" w:rsidRDefault="00ED4450" w:rsidP="00DE2814">
      <w:pPr>
        <w:pStyle w:val="Heading1"/>
      </w:pPr>
      <w:bookmarkStart w:id="3" w:name="_Toc63412031"/>
      <w:commentRangeStart w:id="4"/>
      <w:r>
        <w:lastRenderedPageBreak/>
        <w:t>INTRODUCTION</w:t>
      </w:r>
      <w:commentRangeEnd w:id="4"/>
      <w:r w:rsidR="00795637">
        <w:rPr>
          <w:rStyle w:val="CommentReference"/>
          <w:rFonts w:asciiTheme="minorHAnsi" w:eastAsiaTheme="minorHAnsi" w:hAnsiTheme="minorHAnsi" w:cstheme="minorBidi"/>
          <w:b w:val="0"/>
          <w:bCs w:val="0"/>
          <w:caps w:val="0"/>
          <w:color w:val="auto"/>
        </w:rPr>
        <w:commentReference w:id="4"/>
      </w:r>
      <w:bookmarkEnd w:id="3"/>
    </w:p>
    <w:p w14:paraId="5E35A444" w14:textId="77777777" w:rsidR="004944C8" w:rsidRDefault="004944C8" w:rsidP="004944C8">
      <w:pPr>
        <w:pStyle w:val="Heading1separatationline"/>
      </w:pPr>
    </w:p>
    <w:p w14:paraId="4AEB9E18" w14:textId="77777777" w:rsidR="0074379A" w:rsidRDefault="0074379A" w:rsidP="0074379A">
      <w:pPr>
        <w:pStyle w:val="BodyText"/>
      </w:pPr>
      <w:r>
        <w:t>This document addresses the core VTS system and needs to be read together with the other G.1111 guidelines as listed below.</w:t>
      </w:r>
    </w:p>
    <w:p w14:paraId="4C1CCCF2" w14:textId="77777777" w:rsidR="0074379A" w:rsidRPr="006325BF" w:rsidRDefault="0074379A" w:rsidP="0074379A">
      <w:pPr>
        <w:pStyle w:val="Bullet1"/>
      </w:pPr>
      <w:r w:rsidRPr="006325BF">
        <w:t xml:space="preserve">G.1111 Establishing Functional and Performance Requirements for VTS systems </w:t>
      </w:r>
    </w:p>
    <w:p w14:paraId="07EF2BAC" w14:textId="77777777" w:rsidR="0074379A" w:rsidRPr="0074379A" w:rsidRDefault="0074379A" w:rsidP="0074379A">
      <w:pPr>
        <w:pStyle w:val="Bullet1"/>
        <w:rPr>
          <w:b/>
          <w:bCs/>
        </w:rPr>
      </w:pPr>
      <w:r w:rsidRPr="0074379A">
        <w:rPr>
          <w:b/>
          <w:bCs/>
        </w:rPr>
        <w:t>G.1111-1 Producing Functional and Performance Requirements for the Core VTS system (this guideline)</w:t>
      </w:r>
    </w:p>
    <w:p w14:paraId="7D6B0B18" w14:textId="77777777" w:rsidR="0074379A" w:rsidRPr="006325BF" w:rsidRDefault="0074379A" w:rsidP="0074379A">
      <w:pPr>
        <w:pStyle w:val="Bullet1"/>
      </w:pPr>
      <w:r w:rsidRPr="006325BF">
        <w:t xml:space="preserve">G.1111-2 Producing Functional and Performance Requirements for Voice Communications </w:t>
      </w:r>
    </w:p>
    <w:p w14:paraId="0E959EF8" w14:textId="77777777" w:rsidR="0074379A" w:rsidRPr="006325BF" w:rsidRDefault="0074379A" w:rsidP="0074379A">
      <w:pPr>
        <w:pStyle w:val="Bullet1"/>
      </w:pPr>
      <w:r w:rsidRPr="006325BF">
        <w:t xml:space="preserve">G.1111-3 Producing Functional and Performance Requirements for RADAR systems </w:t>
      </w:r>
    </w:p>
    <w:p w14:paraId="1D003E54" w14:textId="77777777" w:rsidR="0074379A" w:rsidRPr="006325BF" w:rsidRDefault="0074379A" w:rsidP="0074379A">
      <w:pPr>
        <w:pStyle w:val="Bullet1"/>
      </w:pPr>
      <w:r w:rsidRPr="006325BF">
        <w:t xml:space="preserve">G.1111-4 Producing Functional and Performance Requirements for AIS and VDES systems </w:t>
      </w:r>
    </w:p>
    <w:p w14:paraId="2D63D2C4" w14:textId="77777777" w:rsidR="0074379A" w:rsidRPr="006325BF" w:rsidRDefault="0074379A" w:rsidP="0074379A">
      <w:pPr>
        <w:pStyle w:val="Bullet1"/>
      </w:pPr>
      <w:r w:rsidRPr="006325BF">
        <w:t xml:space="preserve">G.1111-5 Producing Functional and Performance Requirements for Environment Monitoring systems </w:t>
      </w:r>
    </w:p>
    <w:p w14:paraId="69997028" w14:textId="77777777" w:rsidR="0074379A" w:rsidRPr="006325BF" w:rsidRDefault="0074379A" w:rsidP="0074379A">
      <w:pPr>
        <w:pStyle w:val="Bullet1"/>
      </w:pPr>
      <w:r w:rsidRPr="006325BF">
        <w:t xml:space="preserve">G.1111-6 Producing Functional and Performance Requirements for Electro Optical systems </w:t>
      </w:r>
    </w:p>
    <w:p w14:paraId="3E70AF42" w14:textId="77777777" w:rsidR="0074379A" w:rsidRPr="006325BF" w:rsidRDefault="0074379A" w:rsidP="0074379A">
      <w:pPr>
        <w:pStyle w:val="Bullet1"/>
      </w:pPr>
      <w:r w:rsidRPr="006325BF">
        <w:t xml:space="preserve">G.1111-7 Producing Functional and Performance Requirements for Radio Direction Finder systems </w:t>
      </w:r>
    </w:p>
    <w:p w14:paraId="04005311" w14:textId="77777777" w:rsidR="0074379A" w:rsidRPr="006325BF" w:rsidRDefault="0074379A" w:rsidP="0074379A">
      <w:pPr>
        <w:pStyle w:val="Bullet1"/>
      </w:pPr>
      <w:r w:rsidRPr="006325BF">
        <w:t xml:space="preserve">G.1111-8 Producing Functional and Performance Requirements for Long Range Sensor systems </w:t>
      </w:r>
    </w:p>
    <w:p w14:paraId="1B7F6FB8" w14:textId="77777777" w:rsidR="0074379A" w:rsidRDefault="0074379A" w:rsidP="0074379A">
      <w:pPr>
        <w:pStyle w:val="Bullet1"/>
      </w:pPr>
      <w:r w:rsidRPr="006325BF">
        <w:t>G.1111-9 Producing Acceptance Requirements for VTS Systems</w:t>
      </w:r>
      <w:r>
        <w:t>.</w:t>
      </w:r>
    </w:p>
    <w:p w14:paraId="02EDB6B2" w14:textId="77777777" w:rsidR="0074379A" w:rsidRPr="007132D5" w:rsidRDefault="0074379A" w:rsidP="0074379A">
      <w:pPr>
        <w:pStyle w:val="BodyText"/>
      </w:pPr>
      <w:r w:rsidRPr="007132D5">
        <w:t xml:space="preserve">The main purpose of this document is to assist the VTS Authority in preparing the definition, specification, establishment, operation and upgrades of </w:t>
      </w:r>
      <w:r>
        <w:t xml:space="preserve">core </w:t>
      </w:r>
      <w:r w:rsidRPr="007132D5">
        <w:t>VTS system</w:t>
      </w:r>
      <w:r>
        <w:t xml:space="preserve"> functions</w:t>
      </w:r>
      <w:r w:rsidRPr="007132D5">
        <w:t xml:space="preserve">.  The document addresses the relationship between the </w:t>
      </w:r>
      <w:r>
        <w:t>Functional</w:t>
      </w:r>
      <w:r w:rsidRPr="007132D5">
        <w:t xml:space="preserve"> Requirements and</w:t>
      </w:r>
      <w:r>
        <w:t xml:space="preserve"> the </w:t>
      </w:r>
      <w:r w:rsidRPr="007132D5">
        <w:t>VTS system performance</w:t>
      </w:r>
      <w:r>
        <w:t xml:space="preserve"> </w:t>
      </w:r>
      <w:r w:rsidRPr="007132D5">
        <w:t>requirements and how these reflect into system design requirements.</w:t>
      </w:r>
    </w:p>
    <w:p w14:paraId="74867DC3" w14:textId="77777777" w:rsidR="0074379A" w:rsidRPr="007132D5" w:rsidRDefault="0074379A" w:rsidP="0074379A">
      <w:pPr>
        <w:pStyle w:val="BodyText"/>
      </w:pPr>
      <w:r w:rsidRPr="007132D5">
        <w:t xml:space="preserve">The document </w:t>
      </w:r>
      <w:r>
        <w:t>focuses on the human aspects of the</w:t>
      </w:r>
      <w:r w:rsidRPr="007132D5">
        <w:t xml:space="preserve"> system design</w:t>
      </w:r>
      <w:r>
        <w:t xml:space="preserve"> including</w:t>
      </w:r>
      <w:r w:rsidRPr="007132D5">
        <w:t>:</w:t>
      </w:r>
    </w:p>
    <w:p w14:paraId="66939D66" w14:textId="77777777" w:rsidR="0074379A" w:rsidRPr="007132D5" w:rsidRDefault="0074379A" w:rsidP="0074379A">
      <w:pPr>
        <w:pStyle w:val="Bullet1"/>
      </w:pPr>
      <w:r>
        <w:t>User</w:t>
      </w:r>
      <w:r w:rsidRPr="007132D5">
        <w:t xml:space="preserve"> Interface;</w:t>
      </w:r>
    </w:p>
    <w:p w14:paraId="480A30B0" w14:textId="77777777" w:rsidR="0074379A" w:rsidRPr="007132D5" w:rsidRDefault="0074379A" w:rsidP="0074379A">
      <w:pPr>
        <w:pStyle w:val="Bullet1"/>
      </w:pPr>
      <w:r>
        <w:t>d</w:t>
      </w:r>
      <w:r w:rsidRPr="007132D5">
        <w:t xml:space="preserve">ecision </w:t>
      </w:r>
      <w:r>
        <w:t>s</w:t>
      </w:r>
      <w:r w:rsidRPr="007132D5">
        <w:t>upport;</w:t>
      </w:r>
    </w:p>
    <w:p w14:paraId="49FAB996" w14:textId="77777777" w:rsidR="0074379A" w:rsidRPr="007132D5" w:rsidRDefault="0074379A" w:rsidP="0074379A">
      <w:pPr>
        <w:pStyle w:val="Bullet1"/>
      </w:pPr>
      <w:r>
        <w:t>d</w:t>
      </w:r>
      <w:r w:rsidRPr="007132D5">
        <w:t xml:space="preserve">ata </w:t>
      </w:r>
      <w:r>
        <w:t>p</w:t>
      </w:r>
      <w:r w:rsidRPr="007132D5">
        <w:t>rocessing;</w:t>
      </w:r>
    </w:p>
    <w:p w14:paraId="32AE8DAE" w14:textId="77777777" w:rsidR="0074379A" w:rsidRDefault="0074379A" w:rsidP="0074379A">
      <w:pPr>
        <w:pStyle w:val="Bullet1"/>
      </w:pPr>
      <w:r>
        <w:t>e</w:t>
      </w:r>
      <w:r w:rsidRPr="007132D5">
        <w:t xml:space="preserve">xternal </w:t>
      </w:r>
      <w:r>
        <w:t>i</w:t>
      </w:r>
      <w:r w:rsidRPr="007132D5">
        <w:t xml:space="preserve">nformation </w:t>
      </w:r>
      <w:r>
        <w:t>e</w:t>
      </w:r>
      <w:r w:rsidRPr="007132D5">
        <w:t>xchange</w:t>
      </w:r>
      <w:r>
        <w:t>.</w:t>
      </w:r>
    </w:p>
    <w:p w14:paraId="6D7E0C0C" w14:textId="77777777" w:rsidR="0074379A" w:rsidRPr="007132D5" w:rsidRDefault="0074379A" w:rsidP="0074379A">
      <w:pPr>
        <w:pStyle w:val="Heading2"/>
        <w:keepNext w:val="0"/>
        <w:keepLines w:val="0"/>
        <w:tabs>
          <w:tab w:val="num" w:pos="0"/>
        </w:tabs>
        <w:spacing w:line="240" w:lineRule="auto"/>
        <w:ind w:left="851" w:right="0" w:hanging="851"/>
      </w:pPr>
      <w:bookmarkStart w:id="5" w:name="_Toc418521413"/>
      <w:bookmarkStart w:id="6" w:name="_Toc418597372"/>
      <w:bookmarkStart w:id="7" w:name="_Toc452276975"/>
      <w:bookmarkStart w:id="8" w:name="_Toc63412032"/>
      <w:r w:rsidRPr="007132D5">
        <w:t>Definitions</w:t>
      </w:r>
      <w:bookmarkEnd w:id="5"/>
      <w:bookmarkEnd w:id="6"/>
      <w:bookmarkEnd w:id="7"/>
      <w:bookmarkEnd w:id="8"/>
    </w:p>
    <w:p w14:paraId="17A11F46" w14:textId="77777777" w:rsidR="0074379A" w:rsidRPr="007132D5" w:rsidRDefault="0074379A" w:rsidP="0074379A">
      <w:pPr>
        <w:pStyle w:val="Heading2separationline"/>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5"/>
        <w:gridCol w:w="425"/>
        <w:gridCol w:w="7684"/>
      </w:tblGrid>
      <w:tr w:rsidR="0074379A" w:rsidRPr="007132D5" w14:paraId="699C5AB5" w14:textId="77777777" w:rsidTr="0074379A">
        <w:tc>
          <w:tcPr>
            <w:tcW w:w="1745" w:type="dxa"/>
          </w:tcPr>
          <w:p w14:paraId="1B397E19" w14:textId="77777777" w:rsidR="0074379A" w:rsidRPr="007132D5" w:rsidRDefault="0074379A" w:rsidP="0074379A">
            <w:pPr>
              <w:pStyle w:val="BodyText"/>
            </w:pPr>
            <w:r w:rsidRPr="007132D5">
              <w:rPr>
                <w:b/>
              </w:rPr>
              <w:lastRenderedPageBreak/>
              <w:t>VTS System</w:t>
            </w:r>
          </w:p>
        </w:tc>
        <w:tc>
          <w:tcPr>
            <w:tcW w:w="425" w:type="dxa"/>
          </w:tcPr>
          <w:p w14:paraId="07A74B5E" w14:textId="77777777" w:rsidR="0074379A" w:rsidRPr="007132D5" w:rsidRDefault="0074379A" w:rsidP="0074379A">
            <w:pPr>
              <w:pStyle w:val="BodyText"/>
            </w:pPr>
            <w:r w:rsidRPr="007132D5">
              <w:t>–</w:t>
            </w:r>
          </w:p>
        </w:tc>
        <w:tc>
          <w:tcPr>
            <w:tcW w:w="7684" w:type="dxa"/>
          </w:tcPr>
          <w:p w14:paraId="38031729" w14:textId="77777777" w:rsidR="0074379A" w:rsidRPr="007132D5" w:rsidRDefault="0074379A" w:rsidP="0074379A">
            <w:pPr>
              <w:pStyle w:val="BodyText"/>
            </w:pPr>
            <w:r w:rsidRPr="007132D5">
              <w:t xml:space="preserve">within this document, the VTS System is the </w:t>
            </w:r>
            <w:r>
              <w:t xml:space="preserve">VTS </w:t>
            </w:r>
            <w:r w:rsidRPr="007132D5">
              <w:t>software</w:t>
            </w:r>
            <w:ins w:id="9" w:author="Steve Guest" w:date="2019-02-27T00:20:00Z">
              <w:r>
                <w:t>,</w:t>
              </w:r>
            </w:ins>
            <w:r w:rsidRPr="007132D5">
              <w:t xml:space="preserve"> hardware</w:t>
            </w:r>
            <w:r>
              <w:t>, communications</w:t>
            </w:r>
            <w:r w:rsidRPr="007132D5">
              <w:t xml:space="preserve"> and </w:t>
            </w:r>
            <w:r>
              <w:t>sensors</w:t>
            </w:r>
            <w:r w:rsidRPr="007132D5">
              <w:t>.  This excludes personnel and procedures.</w:t>
            </w:r>
          </w:p>
        </w:tc>
      </w:tr>
      <w:tr w:rsidR="0074379A" w:rsidRPr="007132D5" w14:paraId="4CBF24FB" w14:textId="77777777" w:rsidTr="0074379A">
        <w:tc>
          <w:tcPr>
            <w:tcW w:w="1745" w:type="dxa"/>
          </w:tcPr>
          <w:p w14:paraId="2E50B14A" w14:textId="77777777" w:rsidR="0074379A" w:rsidRPr="007132D5" w:rsidRDefault="0074379A" w:rsidP="0074379A">
            <w:pPr>
              <w:pStyle w:val="BodyText"/>
            </w:pPr>
            <w:r w:rsidRPr="007132D5">
              <w:rPr>
                <w:b/>
              </w:rPr>
              <w:t>VTS Equipment</w:t>
            </w:r>
          </w:p>
        </w:tc>
        <w:tc>
          <w:tcPr>
            <w:tcW w:w="425" w:type="dxa"/>
          </w:tcPr>
          <w:p w14:paraId="68AE2E0F" w14:textId="77777777" w:rsidR="0074379A" w:rsidRPr="007132D5" w:rsidRDefault="0074379A" w:rsidP="0074379A">
            <w:pPr>
              <w:pStyle w:val="BodyText"/>
            </w:pPr>
            <w:r w:rsidRPr="007132D5">
              <w:t>–</w:t>
            </w:r>
          </w:p>
        </w:tc>
        <w:tc>
          <w:tcPr>
            <w:tcW w:w="7684" w:type="dxa"/>
          </w:tcPr>
          <w:p w14:paraId="7D29EEE8" w14:textId="77777777" w:rsidR="0074379A" w:rsidRPr="007132D5" w:rsidRDefault="0074379A" w:rsidP="0074379A">
            <w:pPr>
              <w:pStyle w:val="BodyText"/>
            </w:pPr>
            <w:r w:rsidRPr="007132D5">
              <w:t>within this document, VTS Equipment refers to the individual items of software</w:t>
            </w:r>
            <w:r>
              <w:t>,</w:t>
            </w:r>
            <w:r w:rsidRPr="007132D5">
              <w:t xml:space="preserve"> hardware</w:t>
            </w:r>
            <w:r>
              <w:t>, communications</w:t>
            </w:r>
            <w:r w:rsidRPr="007132D5">
              <w:t xml:space="preserve"> and </w:t>
            </w:r>
            <w:r>
              <w:t>sensors,</w:t>
            </w:r>
            <w:r w:rsidRPr="007132D5">
              <w:t xml:space="preserve"> which make up the VTS System.</w:t>
            </w:r>
          </w:p>
        </w:tc>
      </w:tr>
    </w:tbl>
    <w:p w14:paraId="5BFA7DD5" w14:textId="77777777" w:rsidR="0074379A" w:rsidRPr="007132D5" w:rsidRDefault="0074379A" w:rsidP="0074379A">
      <w:pPr>
        <w:pStyle w:val="Heading2"/>
        <w:keepNext w:val="0"/>
        <w:keepLines w:val="0"/>
        <w:tabs>
          <w:tab w:val="num" w:pos="0"/>
        </w:tabs>
        <w:spacing w:line="240" w:lineRule="auto"/>
        <w:ind w:left="851" w:right="0" w:hanging="851"/>
      </w:pPr>
      <w:bookmarkStart w:id="10" w:name="_Toc416863553"/>
      <w:bookmarkStart w:id="11" w:name="_Toc416863887"/>
      <w:bookmarkStart w:id="12" w:name="_Toc416864220"/>
      <w:bookmarkStart w:id="13" w:name="_Toc416864554"/>
      <w:bookmarkStart w:id="14" w:name="_Toc416864890"/>
      <w:bookmarkStart w:id="15" w:name="_Toc416865239"/>
      <w:bookmarkStart w:id="16" w:name="_Toc416866071"/>
      <w:bookmarkStart w:id="17" w:name="_Toc416867068"/>
      <w:bookmarkStart w:id="18" w:name="_Toc416867806"/>
      <w:bookmarkStart w:id="19" w:name="_Toc416868543"/>
      <w:bookmarkStart w:id="20" w:name="_Toc416937588"/>
      <w:bookmarkStart w:id="21" w:name="_Toc416937862"/>
      <w:bookmarkStart w:id="22" w:name="_Toc416938123"/>
      <w:bookmarkStart w:id="23" w:name="_Toc416938384"/>
      <w:bookmarkStart w:id="24" w:name="_Toc416946347"/>
      <w:bookmarkStart w:id="25" w:name="_Toc416863556"/>
      <w:bookmarkStart w:id="26" w:name="_Toc416863890"/>
      <w:bookmarkStart w:id="27" w:name="_Toc416864223"/>
      <w:bookmarkStart w:id="28" w:name="_Toc416864557"/>
      <w:bookmarkStart w:id="29" w:name="_Toc416864893"/>
      <w:bookmarkStart w:id="30" w:name="_Toc416865242"/>
      <w:bookmarkStart w:id="31" w:name="_Toc416866074"/>
      <w:bookmarkStart w:id="32" w:name="_Toc416867071"/>
      <w:bookmarkStart w:id="33" w:name="_Toc416867809"/>
      <w:bookmarkStart w:id="34" w:name="_Toc416868546"/>
      <w:bookmarkStart w:id="35" w:name="_Toc416937589"/>
      <w:bookmarkStart w:id="36" w:name="_Toc416937863"/>
      <w:bookmarkStart w:id="37" w:name="_Toc416938124"/>
      <w:bookmarkStart w:id="38" w:name="_Toc416938385"/>
      <w:bookmarkStart w:id="39" w:name="_Toc416946348"/>
      <w:bookmarkStart w:id="40" w:name="_Toc416865244"/>
      <w:bookmarkStart w:id="41" w:name="_Toc416866076"/>
      <w:bookmarkStart w:id="42" w:name="_Toc416867073"/>
      <w:bookmarkStart w:id="43" w:name="_Toc416867811"/>
      <w:bookmarkStart w:id="44" w:name="_Toc416868548"/>
      <w:bookmarkStart w:id="45" w:name="_Toc416937591"/>
      <w:bookmarkStart w:id="46" w:name="_Toc416937865"/>
      <w:bookmarkStart w:id="47" w:name="_Toc416938126"/>
      <w:bookmarkStart w:id="48" w:name="_Toc416938387"/>
      <w:bookmarkStart w:id="49" w:name="_Toc416946350"/>
      <w:bookmarkStart w:id="50" w:name="_Toc452276976"/>
      <w:bookmarkStart w:id="51" w:name="_Toc63412033"/>
      <w:bookmarkStart w:id="52" w:name="_Toc418521416"/>
      <w:bookmarkStart w:id="53" w:name="_Toc418597375"/>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7132D5">
        <w:t>References</w:t>
      </w:r>
      <w:bookmarkEnd w:id="50"/>
      <w:bookmarkEnd w:id="51"/>
    </w:p>
    <w:p w14:paraId="33BA4D9D" w14:textId="77777777" w:rsidR="0074379A" w:rsidRPr="007132D5" w:rsidRDefault="0074379A" w:rsidP="0074379A">
      <w:pPr>
        <w:pStyle w:val="Heading2separationline"/>
      </w:pPr>
    </w:p>
    <w:p w14:paraId="0D4055D5" w14:textId="77777777" w:rsidR="0074379A" w:rsidRPr="007132D5" w:rsidRDefault="0074379A" w:rsidP="0038791B">
      <w:pPr>
        <w:pStyle w:val="Reference"/>
        <w:numPr>
          <w:ilvl w:val="0"/>
          <w:numId w:val="35"/>
        </w:numPr>
      </w:pPr>
      <w:r w:rsidRPr="007132D5">
        <w:t>Convention on Safety of Life At Sea (SOLAS 1974) (as amended).</w:t>
      </w:r>
    </w:p>
    <w:p w14:paraId="78297F07" w14:textId="77777777" w:rsidR="0074379A" w:rsidRPr="007132D5" w:rsidRDefault="0074379A" w:rsidP="0074379A">
      <w:pPr>
        <w:pStyle w:val="Reference"/>
      </w:pPr>
      <w:bookmarkStart w:id="54" w:name="_Ref353293786"/>
      <w:r w:rsidRPr="007132D5">
        <w:t>IMO Resolution A.857(20) - Guidelines for Vessel Traffic Services (1997).</w:t>
      </w:r>
      <w:bookmarkEnd w:id="54"/>
    </w:p>
    <w:p w14:paraId="6AFB27A7" w14:textId="77777777" w:rsidR="0074379A" w:rsidRPr="007132D5" w:rsidRDefault="0074379A" w:rsidP="0074379A">
      <w:pPr>
        <w:pStyle w:val="Reference"/>
      </w:pPr>
      <w:bookmarkStart w:id="55" w:name="_Ref353351659"/>
      <w:r w:rsidRPr="007132D5">
        <w:t>IALA Vessel Traffic Services Manual.</w:t>
      </w:r>
      <w:bookmarkEnd w:id="55"/>
    </w:p>
    <w:p w14:paraId="402D121A" w14:textId="77777777" w:rsidR="0074379A" w:rsidRPr="007132D5" w:rsidRDefault="0074379A" w:rsidP="0074379A">
      <w:pPr>
        <w:pStyle w:val="Reference"/>
      </w:pPr>
      <w:r w:rsidRPr="007132D5">
        <w:t xml:space="preserve">IALA Recommendation </w:t>
      </w:r>
      <w:r>
        <w:t>R0128</w:t>
      </w:r>
      <w:r w:rsidRPr="007132D5">
        <w:t xml:space="preserve"> </w:t>
      </w:r>
      <w:r>
        <w:t>–</w:t>
      </w:r>
      <w:r w:rsidRPr="007132D5">
        <w:t xml:space="preserve"> O</w:t>
      </w:r>
      <w:r>
        <w:t>perational and Technical Performance of VTS Systems</w:t>
      </w:r>
      <w:r w:rsidRPr="007132D5">
        <w:t>.</w:t>
      </w:r>
    </w:p>
    <w:p w14:paraId="1C1C4098" w14:textId="77777777" w:rsidR="0074379A" w:rsidRPr="007132D5" w:rsidRDefault="0074379A" w:rsidP="0074379A">
      <w:pPr>
        <w:pStyle w:val="Reference"/>
      </w:pPr>
      <w:bookmarkStart w:id="56" w:name="_Ref408824890"/>
      <w:bookmarkStart w:id="57" w:name="_Ref445287435"/>
      <w:r w:rsidRPr="007132D5">
        <w:t xml:space="preserve">IALA Recommendation </w:t>
      </w:r>
      <w:r>
        <w:t>R0</w:t>
      </w:r>
      <w:r w:rsidRPr="007132D5">
        <w:t>119 – The Implementation of Vessel Traffic Services</w:t>
      </w:r>
      <w:bookmarkEnd w:id="56"/>
      <w:r w:rsidRPr="007132D5">
        <w:t>.</w:t>
      </w:r>
      <w:bookmarkEnd w:id="57"/>
    </w:p>
    <w:p w14:paraId="02E6D632" w14:textId="77777777" w:rsidR="0074379A" w:rsidRDefault="0074379A" w:rsidP="0074379A">
      <w:pPr>
        <w:pStyle w:val="Reference"/>
      </w:pPr>
      <w:bookmarkStart w:id="58" w:name="_Ref352233922"/>
      <w:r>
        <w:t>IALA Guideline G-1045 – Staffing Levels at VTS Centres.</w:t>
      </w:r>
    </w:p>
    <w:p w14:paraId="6CB400DF" w14:textId="77777777" w:rsidR="0074379A" w:rsidRDefault="0074379A" w:rsidP="0074379A">
      <w:pPr>
        <w:pStyle w:val="Reference"/>
      </w:pPr>
      <w:r>
        <w:t>IALA Recommendation e-Nav 140 – Architecture for Shore-based Infrastructure ‘fit for e-Navigation’.</w:t>
      </w:r>
    </w:p>
    <w:p w14:paraId="50925A82" w14:textId="77777777" w:rsidR="0074379A" w:rsidRDefault="0074379A" w:rsidP="0074379A">
      <w:pPr>
        <w:pStyle w:val="Reference"/>
      </w:pPr>
      <w:r>
        <w:t>IALA Guideline 1118 – Marine Casualty/Incident Reporting and Recording, including Near-miss situation as it relates to VTS.</w:t>
      </w:r>
    </w:p>
    <w:p w14:paraId="19A70293" w14:textId="77777777" w:rsidR="0074379A" w:rsidRDefault="0074379A" w:rsidP="0074379A">
      <w:pPr>
        <w:pStyle w:val="Reference"/>
      </w:pPr>
      <w:r>
        <w:t>IALA Guideline 1128 – The Specification of e-Navigation Technical Services.</w:t>
      </w:r>
    </w:p>
    <w:p w14:paraId="371A709C" w14:textId="77777777" w:rsidR="0074379A" w:rsidRPr="007132D5" w:rsidRDefault="0074379A" w:rsidP="0074379A">
      <w:pPr>
        <w:pStyle w:val="Reference"/>
      </w:pPr>
      <w:r w:rsidRPr="007132D5">
        <w:t>MIL-STD-810G - Environmental Engineering Considerations and Laboratory Tests</w:t>
      </w:r>
      <w:bookmarkEnd w:id="58"/>
      <w:r w:rsidRPr="007132D5">
        <w:t>.</w:t>
      </w:r>
    </w:p>
    <w:p w14:paraId="0C5ED4C9" w14:textId="1C4C2F54" w:rsidR="00EB6F3C" w:rsidRPr="00205D9B" w:rsidRDefault="00542240" w:rsidP="00DE2814">
      <w:pPr>
        <w:pStyle w:val="Heading1"/>
      </w:pPr>
      <w:bookmarkStart w:id="59" w:name="_Toc63412034"/>
      <w:bookmarkEnd w:id="52"/>
      <w:bookmarkEnd w:id="53"/>
      <w:r>
        <w:t>User Interface</w:t>
      </w:r>
      <w:bookmarkEnd w:id="59"/>
    </w:p>
    <w:p w14:paraId="2D15DAC5" w14:textId="77777777" w:rsidR="007E30DF" w:rsidRPr="00205D9B" w:rsidRDefault="007E30DF" w:rsidP="001349DB">
      <w:pPr>
        <w:pStyle w:val="Heading1separatationline"/>
        <w:rPr>
          <w:sz w:val="28"/>
          <w:szCs w:val="28"/>
        </w:rPr>
      </w:pPr>
    </w:p>
    <w:p w14:paraId="3A767070"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60" w:name="_Toc63412035"/>
      <w:r w:rsidRPr="007132D5">
        <w:rPr>
          <w:lang w:eastAsia="de-DE"/>
        </w:rPr>
        <w:t>Introduction</w:t>
      </w:r>
      <w:bookmarkEnd w:id="60"/>
    </w:p>
    <w:p w14:paraId="6CC44D5B" w14:textId="77777777" w:rsidR="00657DB0" w:rsidRPr="007132D5" w:rsidRDefault="00657DB0" w:rsidP="00657DB0">
      <w:pPr>
        <w:pStyle w:val="BodyText"/>
      </w:pPr>
      <w:r w:rsidRPr="006E46FF">
        <w:t>The purpose of this section is to support VTS authorities in the specification and selection of the User Interface for VTS systems.</w:t>
      </w:r>
    </w:p>
    <w:p w14:paraId="41D87FA3" w14:textId="77777777" w:rsidR="00657DB0" w:rsidRDefault="00657DB0" w:rsidP="00657DB0">
      <w:pPr>
        <w:pStyle w:val="BodyText"/>
        <w:rPr>
          <w:lang w:eastAsia="de-DE"/>
        </w:rPr>
      </w:pPr>
      <w:r w:rsidRPr="007132D5">
        <w:rPr>
          <w:lang w:eastAsia="de-DE"/>
        </w:rPr>
        <w:t>This section should be read in conjunction with IALA Recommendation V-125 (</w:t>
      </w:r>
      <w:r w:rsidRPr="007132D5">
        <w:rPr>
          <w:lang w:eastAsia="de-DE"/>
        </w:rPr>
        <w:fldChar w:fldCharType="begin"/>
      </w:r>
      <w:r w:rsidRPr="007132D5">
        <w:rPr>
          <w:lang w:eastAsia="de-DE"/>
        </w:rPr>
        <w:instrText xml:space="preserve"> REF _Ref353435444 \r \h </w:instrText>
      </w:r>
      <w:r w:rsidRPr="007132D5">
        <w:rPr>
          <w:lang w:eastAsia="de-DE"/>
        </w:rPr>
      </w:r>
      <w:r w:rsidRPr="007132D5">
        <w:rPr>
          <w:lang w:eastAsia="de-DE"/>
        </w:rPr>
        <w:fldChar w:fldCharType="separate"/>
      </w:r>
      <w:r w:rsidRPr="007132D5">
        <w:rPr>
          <w:lang w:eastAsia="de-DE"/>
        </w:rPr>
        <w:t>[1]</w:t>
      </w:r>
      <w:r w:rsidRPr="007132D5">
        <w:rPr>
          <w:lang w:eastAsia="de-DE"/>
        </w:rPr>
        <w:fldChar w:fldCharType="end"/>
      </w:r>
      <w:r w:rsidRPr="007132D5">
        <w:rPr>
          <w:lang w:eastAsia="de-DE"/>
        </w:rPr>
        <w:t>).</w:t>
      </w:r>
    </w:p>
    <w:p w14:paraId="29A5797E"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61" w:name="_Toc63412036"/>
      <w:r w:rsidRPr="007132D5">
        <w:rPr>
          <w:lang w:eastAsia="de-DE"/>
        </w:rPr>
        <w:t>Definitions and References</w:t>
      </w:r>
      <w:bookmarkEnd w:id="61"/>
    </w:p>
    <w:p w14:paraId="4C32921E" w14:textId="77777777" w:rsidR="00657DB0" w:rsidRPr="007132D5" w:rsidRDefault="00657DB0" w:rsidP="00657DB0">
      <w:pPr>
        <w:pStyle w:val="Heading2separationline"/>
      </w:pPr>
    </w:p>
    <w:p w14:paraId="4B1C5D58" w14:textId="77777777" w:rsidR="00657DB0" w:rsidRPr="007132D5" w:rsidRDefault="00657DB0" w:rsidP="00657DB0">
      <w:pPr>
        <w:pStyle w:val="Heading3"/>
        <w:tabs>
          <w:tab w:val="num" w:pos="0"/>
        </w:tabs>
        <w:ind w:left="992" w:hanging="992"/>
      </w:pPr>
      <w:bookmarkStart w:id="62" w:name="_Toc63412037"/>
      <w:r w:rsidRPr="007132D5">
        <w:lastRenderedPageBreak/>
        <w:t>Definitions</w:t>
      </w:r>
      <w:bookmarkEnd w:id="62"/>
    </w:p>
    <w:p w14:paraId="1A35C7A5" w14:textId="77777777" w:rsidR="00657DB0" w:rsidRPr="007132D5" w:rsidRDefault="00657DB0" w:rsidP="00657DB0">
      <w:pPr>
        <w:pStyle w:val="BodyText"/>
        <w:rPr>
          <w:lang w:eastAsia="de-DE"/>
        </w:rPr>
      </w:pPr>
      <w:r w:rsidRPr="007132D5">
        <w:rPr>
          <w:lang w:eastAsia="de-DE"/>
        </w:rPr>
        <w:t xml:space="preserve">The User Interface is the space where interaction between humans and machines occurs.  The goal of this interaction is effective operation and control of the machine on the user's end, and feedback from the machine, which aids the </w:t>
      </w:r>
      <w:r>
        <w:rPr>
          <w:lang w:eastAsia="de-DE"/>
        </w:rPr>
        <w:t>VTS Operator (</w:t>
      </w:r>
      <w:r w:rsidRPr="007132D5">
        <w:rPr>
          <w:lang w:eastAsia="de-DE"/>
        </w:rPr>
        <w:t>VTSO</w:t>
      </w:r>
      <w:r>
        <w:rPr>
          <w:lang w:eastAsia="de-DE"/>
        </w:rPr>
        <w:t>)</w:t>
      </w:r>
      <w:r w:rsidRPr="007132D5">
        <w:rPr>
          <w:lang w:eastAsia="de-DE"/>
        </w:rPr>
        <w:t xml:space="preserve"> </w:t>
      </w:r>
      <w:r>
        <w:rPr>
          <w:lang w:eastAsia="de-DE"/>
        </w:rPr>
        <w:t xml:space="preserve">gaining and maintaining situational awareness and </w:t>
      </w:r>
      <w:r w:rsidRPr="007132D5">
        <w:rPr>
          <w:lang w:eastAsia="de-DE"/>
        </w:rPr>
        <w:t>in making operational decisions.</w:t>
      </w:r>
    </w:p>
    <w:p w14:paraId="1C38D425" w14:textId="77777777" w:rsidR="00657DB0" w:rsidRPr="007132D5" w:rsidRDefault="00657DB0" w:rsidP="00657DB0">
      <w:pPr>
        <w:pStyle w:val="BodyText"/>
        <w:rPr>
          <w:lang w:eastAsia="de-DE"/>
        </w:rPr>
      </w:pPr>
      <w:r w:rsidRPr="007132D5">
        <w:rPr>
          <w:lang w:eastAsia="de-DE"/>
        </w:rPr>
        <w:t>The design considerations when creating user interfaces are related to or involve such disciplines as ergonomics and psychology.</w:t>
      </w:r>
    </w:p>
    <w:p w14:paraId="4B2F42B1" w14:textId="77777777" w:rsidR="00657DB0" w:rsidRPr="007132D5" w:rsidRDefault="00657DB0" w:rsidP="00657DB0">
      <w:pPr>
        <w:pStyle w:val="BodyText"/>
        <w:rPr>
          <w:lang w:eastAsia="de-DE"/>
        </w:rPr>
      </w:pPr>
      <w:r w:rsidRPr="007132D5">
        <w:rPr>
          <w:lang w:eastAsia="de-DE"/>
        </w:rPr>
        <w:t>Specific terms used are as below:</w:t>
      </w:r>
    </w:p>
    <w:p w14:paraId="6F1E636E" w14:textId="77777777" w:rsidR="00657DB0" w:rsidRPr="007132D5" w:rsidRDefault="00657DB0" w:rsidP="00657DB0">
      <w:pPr>
        <w:pStyle w:val="BodyText"/>
        <w:rPr>
          <w:lang w:eastAsia="de-DE"/>
        </w:rPr>
      </w:pPr>
      <w:r>
        <w:rPr>
          <w:b/>
          <w:lang w:eastAsia="de-DE"/>
        </w:rPr>
        <w:t>Traffic Image</w:t>
      </w:r>
      <w:r w:rsidRPr="007132D5">
        <w:rPr>
          <w:lang w:eastAsia="de-DE"/>
        </w:rPr>
        <w:t xml:space="preserve"> –</w:t>
      </w:r>
      <w:r w:rsidRPr="0045703D">
        <w:rPr>
          <w:lang w:eastAsia="de-DE"/>
        </w:rPr>
        <w:t xml:space="preserve"> is the </w:t>
      </w:r>
      <w:commentRangeStart w:id="63"/>
      <w:r w:rsidRPr="0045703D">
        <w:rPr>
          <w:lang w:eastAsia="de-DE"/>
        </w:rPr>
        <w:t xml:space="preserve">surface picture </w:t>
      </w:r>
      <w:commentRangeEnd w:id="63"/>
      <w:r w:rsidR="00B07157">
        <w:rPr>
          <w:rStyle w:val="CommentReference"/>
        </w:rPr>
        <w:commentReference w:id="63"/>
      </w:r>
      <w:r w:rsidRPr="0045703D">
        <w:rPr>
          <w:lang w:eastAsia="de-DE"/>
        </w:rPr>
        <w:t>of vessels and their movements in a VTS area</w:t>
      </w:r>
      <w:r>
        <w:rPr>
          <w:lang w:eastAsia="de-DE"/>
        </w:rPr>
        <w:t xml:space="preserve"> in accordance with the IALA dictionary</w:t>
      </w:r>
      <w:r w:rsidRPr="007132D5">
        <w:rPr>
          <w:lang w:eastAsia="de-DE"/>
        </w:rPr>
        <w:t>.</w:t>
      </w:r>
    </w:p>
    <w:p w14:paraId="7BD958B6" w14:textId="77777777" w:rsidR="00657DB0" w:rsidRPr="007132D5" w:rsidRDefault="00657DB0" w:rsidP="00657DB0">
      <w:pPr>
        <w:pStyle w:val="BodyText"/>
        <w:rPr>
          <w:lang w:eastAsia="de-DE"/>
        </w:rPr>
      </w:pPr>
      <w:r w:rsidRPr="007132D5">
        <w:rPr>
          <w:b/>
          <w:lang w:eastAsia="de-DE"/>
        </w:rPr>
        <w:t>Chart</w:t>
      </w:r>
      <w:r w:rsidRPr="007132D5">
        <w:rPr>
          <w:lang w:eastAsia="de-DE"/>
        </w:rPr>
        <w:t xml:space="preserve"> – </w:t>
      </w:r>
      <w:r w:rsidRPr="00111583">
        <w:rPr>
          <w:lang w:eastAsia="de-DE"/>
        </w:rPr>
        <w:t>A chart is a graphic representation of a sea area and adjacent coastal regions</w:t>
      </w:r>
      <w:r w:rsidRPr="007132D5">
        <w:rPr>
          <w:lang w:eastAsia="de-DE"/>
        </w:rPr>
        <w:t>.</w:t>
      </w:r>
    </w:p>
    <w:p w14:paraId="5C2D31BB" w14:textId="77777777" w:rsidR="00657DB0" w:rsidRPr="007132D5" w:rsidRDefault="00657DB0" w:rsidP="00657DB0">
      <w:pPr>
        <w:pStyle w:val="Heading3"/>
        <w:tabs>
          <w:tab w:val="num" w:pos="0"/>
        </w:tabs>
        <w:ind w:left="992" w:hanging="992"/>
      </w:pPr>
      <w:bookmarkStart w:id="64" w:name="_Toc63412038"/>
      <w:r w:rsidRPr="007132D5">
        <w:t>References</w:t>
      </w:r>
      <w:bookmarkEnd w:id="64"/>
    </w:p>
    <w:p w14:paraId="4CD9B743" w14:textId="77777777" w:rsidR="00657DB0" w:rsidRPr="007132D5" w:rsidRDefault="00657DB0" w:rsidP="0038791B">
      <w:pPr>
        <w:pStyle w:val="Reference"/>
        <w:numPr>
          <w:ilvl w:val="0"/>
          <w:numId w:val="35"/>
        </w:numPr>
      </w:pPr>
      <w:r w:rsidRPr="007132D5">
        <w:t>IALA Recommendation V-125 - The Use and Presentation of Symbology at a VTS Centre.</w:t>
      </w:r>
    </w:p>
    <w:p w14:paraId="5758677F" w14:textId="77777777" w:rsidR="00657DB0" w:rsidRPr="007132D5" w:rsidRDefault="00657DB0" w:rsidP="0038791B">
      <w:pPr>
        <w:pStyle w:val="Reference"/>
        <w:numPr>
          <w:ilvl w:val="0"/>
          <w:numId w:val="35"/>
        </w:numPr>
      </w:pPr>
      <w:r w:rsidRPr="007132D5">
        <w:t>IALA Recommendation</w:t>
      </w:r>
      <w:r>
        <w:t xml:space="preserve"> R1014</w:t>
      </w:r>
      <w:r w:rsidRPr="007132D5">
        <w:t xml:space="preserve"> </w:t>
      </w:r>
      <w:r>
        <w:t>–</w:t>
      </w:r>
      <w:r w:rsidRPr="007132D5">
        <w:t xml:space="preserve"> </w:t>
      </w:r>
      <w:r>
        <w:t>Portrayal of VTS Information and Data</w:t>
      </w:r>
      <w:r w:rsidRPr="007132D5">
        <w:t>.</w:t>
      </w:r>
    </w:p>
    <w:p w14:paraId="75874B06" w14:textId="77777777" w:rsidR="00657DB0" w:rsidRPr="007132D5" w:rsidRDefault="00657DB0" w:rsidP="00657DB0">
      <w:pPr>
        <w:pStyle w:val="Reference"/>
      </w:pPr>
      <w:r w:rsidRPr="007132D5">
        <w:t>IHO S-57 – IHO Transfer Standard For Digital Hydrographic Data.</w:t>
      </w:r>
    </w:p>
    <w:p w14:paraId="625627DA" w14:textId="77777777" w:rsidR="00657DB0" w:rsidRPr="007132D5" w:rsidRDefault="00657DB0" w:rsidP="00657DB0">
      <w:pPr>
        <w:pStyle w:val="Reference"/>
      </w:pPr>
      <w:r w:rsidRPr="007132D5">
        <w:t>IHO S-101 – IHO ENC Product Specification (under development in 2015).</w:t>
      </w:r>
    </w:p>
    <w:p w14:paraId="1E43CE02"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65" w:name="_Toc63412039"/>
      <w:r w:rsidRPr="007132D5">
        <w:rPr>
          <w:lang w:eastAsia="de-DE"/>
        </w:rPr>
        <w:t>Characteristics of User Interface</w:t>
      </w:r>
      <w:bookmarkEnd w:id="65"/>
    </w:p>
    <w:p w14:paraId="2A42E736" w14:textId="63546F9C" w:rsidR="00657DB0" w:rsidRPr="007132D5" w:rsidRDefault="00657DB0" w:rsidP="00657DB0">
      <w:pPr>
        <w:pStyle w:val="BodyText"/>
        <w:rPr>
          <w:lang w:eastAsia="de-DE"/>
        </w:rPr>
      </w:pPr>
      <w:r w:rsidRPr="007132D5">
        <w:rPr>
          <w:lang w:eastAsia="de-DE"/>
        </w:rPr>
        <w:t xml:space="preserve">The </w:t>
      </w:r>
      <w:r>
        <w:rPr>
          <w:lang w:eastAsia="de-DE"/>
        </w:rPr>
        <w:t>User Interface</w:t>
      </w:r>
      <w:r w:rsidRPr="007132D5">
        <w:rPr>
          <w:lang w:eastAsia="de-DE"/>
        </w:rPr>
        <w:t xml:space="preserve"> </w:t>
      </w:r>
      <w:r>
        <w:rPr>
          <w:lang w:eastAsia="de-DE"/>
        </w:rPr>
        <w:t xml:space="preserve">(UI) </w:t>
      </w:r>
      <w:r w:rsidRPr="007132D5">
        <w:rPr>
          <w:lang w:eastAsia="de-DE"/>
        </w:rPr>
        <w:t xml:space="preserve">provides the major operational interface between the VTS equipment and the users, such as VTSOs and maintenance personnel.  The principal goal of the </w:t>
      </w:r>
      <w:r>
        <w:rPr>
          <w:lang w:eastAsia="de-DE"/>
        </w:rPr>
        <w:t>UI</w:t>
      </w:r>
      <w:r w:rsidRPr="007132D5">
        <w:rPr>
          <w:lang w:eastAsia="de-DE"/>
        </w:rPr>
        <w:t xml:space="preserve"> is to provide users with an intuitive, fail safe, accurate and efficient way of interacting with the </w:t>
      </w:r>
      <w:r w:rsidR="00A37E6E">
        <w:rPr>
          <w:lang w:eastAsia="de-DE"/>
        </w:rPr>
        <w:t xml:space="preserve">VTS </w:t>
      </w:r>
      <w:r w:rsidRPr="007132D5">
        <w:rPr>
          <w:lang w:eastAsia="de-DE"/>
        </w:rPr>
        <w:t xml:space="preserve">system to </w:t>
      </w:r>
      <w:r>
        <w:rPr>
          <w:lang w:eastAsia="de-DE"/>
        </w:rPr>
        <w:t>en</w:t>
      </w:r>
      <w:r w:rsidRPr="007132D5">
        <w:rPr>
          <w:lang w:eastAsia="de-DE"/>
        </w:rPr>
        <w:t>able provi</w:t>
      </w:r>
      <w:r>
        <w:rPr>
          <w:lang w:eastAsia="de-DE"/>
        </w:rPr>
        <w:t>sion of</w:t>
      </w:r>
      <w:r w:rsidRPr="007132D5">
        <w:rPr>
          <w:lang w:eastAsia="de-DE"/>
        </w:rPr>
        <w:t xml:space="preserve"> an effective </w:t>
      </w:r>
      <w:r>
        <w:rPr>
          <w:lang w:eastAsia="de-DE"/>
        </w:rPr>
        <w:t>VTS</w:t>
      </w:r>
      <w:r w:rsidRPr="007132D5">
        <w:rPr>
          <w:lang w:eastAsia="de-DE"/>
        </w:rPr>
        <w:t>.</w:t>
      </w:r>
    </w:p>
    <w:p w14:paraId="30021E07" w14:textId="77777777" w:rsidR="00A37E6E" w:rsidRPr="007132D5" w:rsidRDefault="00A37E6E" w:rsidP="00A37E6E">
      <w:pPr>
        <w:pStyle w:val="BodyText"/>
        <w:rPr>
          <w:lang w:eastAsia="de-DE"/>
        </w:rPr>
      </w:pPr>
      <w:r w:rsidRPr="007132D5">
        <w:rPr>
          <w:lang w:eastAsia="de-DE"/>
        </w:rPr>
        <w:t>This goal is achieved through a combination of:</w:t>
      </w:r>
    </w:p>
    <w:p w14:paraId="5C46C7BC" w14:textId="5CA5912D" w:rsidR="00A37E6E" w:rsidRPr="007132D5" w:rsidRDefault="00A37E6E" w:rsidP="00A37E6E">
      <w:pPr>
        <w:pStyle w:val="Bullet1"/>
      </w:pPr>
      <w:r>
        <w:t>i</w:t>
      </w:r>
      <w:r w:rsidRPr="007132D5">
        <w:t>nformation presentation style and methodology – screens</w:t>
      </w:r>
      <w:r>
        <w:t xml:space="preserve">, </w:t>
      </w:r>
      <w:r w:rsidRPr="007132D5">
        <w:t>windows, menus, status bars;</w:t>
      </w:r>
    </w:p>
    <w:p w14:paraId="2269654B" w14:textId="77777777" w:rsidR="00A37E6E" w:rsidRPr="007132D5" w:rsidRDefault="00A37E6E" w:rsidP="00A37E6E">
      <w:pPr>
        <w:pStyle w:val="Bullet1"/>
      </w:pPr>
      <w:r>
        <w:t>e</w:t>
      </w:r>
      <w:r w:rsidRPr="007132D5">
        <w:t>rgonomically designed physical interface technologies such as mouse, keyboard, touch pad, roller ball, touch screen;</w:t>
      </w:r>
    </w:p>
    <w:p w14:paraId="0CD6EF89" w14:textId="77777777" w:rsidR="00A37E6E" w:rsidRPr="007132D5" w:rsidRDefault="00A37E6E" w:rsidP="00A37E6E">
      <w:pPr>
        <w:pStyle w:val="Bullet1"/>
      </w:pPr>
      <w:r>
        <w:t>v</w:t>
      </w:r>
      <w:r w:rsidRPr="007132D5">
        <w:t>isual and audible indications.</w:t>
      </w:r>
    </w:p>
    <w:p w14:paraId="5D80822C" w14:textId="62B46806" w:rsidR="00A37E6E" w:rsidRPr="007132D5" w:rsidRDefault="00A37E6E" w:rsidP="00A37E6E">
      <w:pPr>
        <w:pStyle w:val="Bullet1"/>
        <w:numPr>
          <w:ilvl w:val="0"/>
          <w:numId w:val="0"/>
        </w:numPr>
        <w:rPr>
          <w:lang w:eastAsia="de-DE"/>
        </w:rPr>
      </w:pPr>
      <w:r w:rsidRPr="007132D5">
        <w:rPr>
          <w:lang w:eastAsia="de-DE"/>
        </w:rPr>
        <w:t xml:space="preserve">The </w:t>
      </w:r>
      <w:r>
        <w:rPr>
          <w:lang w:eastAsia="de-DE"/>
        </w:rPr>
        <w:t>UI</w:t>
      </w:r>
      <w:r w:rsidRPr="007132D5">
        <w:rPr>
          <w:lang w:eastAsia="de-DE"/>
        </w:rPr>
        <w:t xml:space="preserve"> should be reliable, designed and built to contribute to the achievement of the overall availability requirements of the entire VTS system.  A failure of individual elements should not disable the entire </w:t>
      </w:r>
      <w:r>
        <w:rPr>
          <w:lang w:eastAsia="de-DE"/>
        </w:rPr>
        <w:t>UI</w:t>
      </w:r>
      <w:r w:rsidRPr="007132D5">
        <w:rPr>
          <w:lang w:eastAsia="de-DE"/>
        </w:rPr>
        <w:t xml:space="preserve">, e.g. a failed </w:t>
      </w:r>
      <w:r>
        <w:rPr>
          <w:lang w:eastAsia="de-DE"/>
        </w:rPr>
        <w:t>screen</w:t>
      </w:r>
      <w:r w:rsidRPr="007132D5">
        <w:rPr>
          <w:lang w:eastAsia="de-DE"/>
        </w:rPr>
        <w:t xml:space="preserve"> should no</w:t>
      </w:r>
      <w:r>
        <w:rPr>
          <w:lang w:eastAsia="de-DE"/>
        </w:rPr>
        <w:t>t make</w:t>
      </w:r>
      <w:r w:rsidRPr="007132D5">
        <w:rPr>
          <w:lang w:eastAsia="de-DE"/>
        </w:rPr>
        <w:t xml:space="preserve"> the </w:t>
      </w:r>
      <w:r>
        <w:rPr>
          <w:lang w:eastAsia="de-DE"/>
        </w:rPr>
        <w:t>UI</w:t>
      </w:r>
      <w:r w:rsidRPr="007132D5">
        <w:rPr>
          <w:lang w:eastAsia="de-DE"/>
        </w:rPr>
        <w:t xml:space="preserve"> </w:t>
      </w:r>
      <w:r>
        <w:rPr>
          <w:lang w:eastAsia="de-DE"/>
        </w:rPr>
        <w:t>unusable</w:t>
      </w:r>
      <w:r w:rsidRPr="007132D5">
        <w:rPr>
          <w:lang w:eastAsia="de-DE"/>
        </w:rPr>
        <w:t>.</w:t>
      </w:r>
    </w:p>
    <w:p w14:paraId="63ACDD34" w14:textId="04E904C3" w:rsidR="00657DB0" w:rsidRPr="007132D5" w:rsidRDefault="00A37E6E" w:rsidP="00657DB0">
      <w:pPr>
        <w:pStyle w:val="BodyText"/>
        <w:rPr>
          <w:lang w:eastAsia="de-DE"/>
        </w:rPr>
      </w:pPr>
      <w:r w:rsidRPr="007132D5">
        <w:rPr>
          <w:lang w:eastAsia="de-DE"/>
        </w:rPr>
        <w:t>These following considerations</w:t>
      </w:r>
      <w:r>
        <w:rPr>
          <w:lang w:eastAsia="de-DE"/>
        </w:rPr>
        <w:t xml:space="preserve"> are equally important but fall outside the scope of this guideline</w:t>
      </w:r>
      <w:r w:rsidR="00657DB0" w:rsidRPr="007132D5">
        <w:rPr>
          <w:lang w:eastAsia="de-DE"/>
        </w:rPr>
        <w:t>:</w:t>
      </w:r>
    </w:p>
    <w:p w14:paraId="263313FD" w14:textId="23983DB7" w:rsidR="00657DB0" w:rsidRPr="007132D5" w:rsidRDefault="00657DB0" w:rsidP="00657DB0">
      <w:pPr>
        <w:pStyle w:val="Bullet1"/>
      </w:pPr>
      <w:r>
        <w:t>e</w:t>
      </w:r>
      <w:r w:rsidRPr="007132D5">
        <w:t>rgonomically designed VTSO workstation</w:t>
      </w:r>
      <w:r w:rsidR="00A37E6E">
        <w:t xml:space="preserve"> </w:t>
      </w:r>
      <w:r w:rsidRPr="007132D5">
        <w:t>–</w:t>
      </w:r>
      <w:r w:rsidR="00A37E6E">
        <w:t xml:space="preserve"> lighting</w:t>
      </w:r>
      <w:r w:rsidRPr="007132D5">
        <w:t>, seating, desk arrangements</w:t>
      </w:r>
      <w:r w:rsidR="00A37E6E">
        <w:t>, noise reduction</w:t>
      </w:r>
      <w:r w:rsidRPr="007132D5">
        <w:t>;</w:t>
      </w:r>
    </w:p>
    <w:p w14:paraId="1092A6C8" w14:textId="77777777" w:rsidR="00657DB0" w:rsidRPr="007132D5" w:rsidRDefault="00657DB0" w:rsidP="00657DB0">
      <w:pPr>
        <w:pStyle w:val="Bullet1"/>
      </w:pPr>
      <w:r w:rsidRPr="007132D5">
        <w:t>VTS Centre layout with respect to the overall VTS operational sector layout;</w:t>
      </w:r>
    </w:p>
    <w:p w14:paraId="71B8716A" w14:textId="6C4F8137" w:rsidR="00657DB0" w:rsidRPr="007132D5" w:rsidRDefault="00657DB0" w:rsidP="00657DB0">
      <w:pPr>
        <w:pStyle w:val="Bullet1"/>
      </w:pPr>
      <w:r>
        <w:lastRenderedPageBreak/>
        <w:t>r</w:t>
      </w:r>
      <w:r w:rsidRPr="007132D5">
        <w:t>eliable voice communications – radio and others, combined with an ergonomically designed voice communications control capability.</w:t>
      </w:r>
    </w:p>
    <w:p w14:paraId="4BE3F69A" w14:textId="5ABA58E1" w:rsidR="00657DB0" w:rsidRPr="007132D5" w:rsidRDefault="00657DB0" w:rsidP="00657DB0">
      <w:pPr>
        <w:pStyle w:val="BodyText"/>
        <w:rPr>
          <w:lang w:eastAsia="de-DE"/>
        </w:rPr>
      </w:pPr>
      <w:r w:rsidRPr="007132D5">
        <w:rPr>
          <w:lang w:eastAsia="de-DE"/>
        </w:rPr>
        <w:t>The</w:t>
      </w:r>
      <w:r w:rsidR="00A37E6E">
        <w:rPr>
          <w:lang w:eastAsia="de-DE"/>
        </w:rPr>
        <w:t xml:space="preserve">se </w:t>
      </w:r>
      <w:r w:rsidRPr="007132D5">
        <w:rPr>
          <w:lang w:eastAsia="de-DE"/>
        </w:rPr>
        <w:t xml:space="preserve">should be reliable, designed and built to contribute to the achievement of the overall availability requirements of the entire VTS system.  A failure of individual elements </w:t>
      </w:r>
      <w:r w:rsidR="00836031">
        <w:rPr>
          <w:lang w:eastAsia="de-DE"/>
        </w:rPr>
        <w:t>such as</w:t>
      </w:r>
      <w:r w:rsidRPr="007132D5">
        <w:rPr>
          <w:lang w:eastAsia="de-DE"/>
        </w:rPr>
        <w:t xml:space="preserve"> a failed </w:t>
      </w:r>
      <w:r w:rsidR="00836031">
        <w:rPr>
          <w:lang w:eastAsia="de-DE"/>
        </w:rPr>
        <w:t xml:space="preserve">VTSO </w:t>
      </w:r>
      <w:r w:rsidRPr="007132D5">
        <w:rPr>
          <w:lang w:eastAsia="de-DE"/>
        </w:rPr>
        <w:t xml:space="preserve">workstation should not disturb the remainder of the </w:t>
      </w:r>
      <w:r w:rsidR="00836031">
        <w:rPr>
          <w:lang w:eastAsia="de-DE"/>
        </w:rPr>
        <w:t>UI</w:t>
      </w:r>
      <w:r w:rsidRPr="007132D5">
        <w:rPr>
          <w:lang w:eastAsia="de-DE"/>
        </w:rPr>
        <w:t xml:space="preserve"> or the VTS as a whole.</w:t>
      </w:r>
    </w:p>
    <w:p w14:paraId="03785EF8"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66" w:name="_Toc63412040"/>
      <w:r w:rsidRPr="007132D5">
        <w:rPr>
          <w:lang w:eastAsia="de-DE"/>
        </w:rPr>
        <w:t>Operational Requirements</w:t>
      </w:r>
      <w:bookmarkEnd w:id="66"/>
    </w:p>
    <w:p w14:paraId="3BE00E96" w14:textId="77777777" w:rsidR="00657DB0" w:rsidRPr="007132D5" w:rsidRDefault="00657DB0" w:rsidP="00657DB0">
      <w:pPr>
        <w:pStyle w:val="Heading2separationline"/>
      </w:pPr>
    </w:p>
    <w:p w14:paraId="1D9C56B4" w14:textId="52DFB76B" w:rsidR="00657DB0" w:rsidRDefault="00657DB0" w:rsidP="00657DB0">
      <w:pPr>
        <w:pStyle w:val="Heading3"/>
        <w:tabs>
          <w:tab w:val="num" w:pos="0"/>
        </w:tabs>
        <w:ind w:left="992" w:hanging="992"/>
      </w:pPr>
      <w:bookmarkStart w:id="67" w:name="_Toc63412041"/>
      <w:r w:rsidRPr="007132D5">
        <w:t>Traffic Image</w:t>
      </w:r>
      <w:bookmarkEnd w:id="67"/>
    </w:p>
    <w:p w14:paraId="6B8C62E1" w14:textId="0C823DA2" w:rsidR="004A68F1" w:rsidRPr="004A68F1" w:rsidRDefault="004A68F1" w:rsidP="004A68F1">
      <w:pPr>
        <w:pStyle w:val="BodyText"/>
      </w:pPr>
      <w:r>
        <w:rPr>
          <w:lang w:eastAsia="de-DE"/>
        </w:rPr>
        <w:t xml:space="preserve">The Traffic Image </w:t>
      </w:r>
      <w:r w:rsidRPr="0045703D">
        <w:rPr>
          <w:lang w:eastAsia="de-DE"/>
        </w:rPr>
        <w:t xml:space="preserve">is the surface picture </w:t>
      </w:r>
      <w:r w:rsidR="00276585">
        <w:rPr>
          <w:lang w:eastAsia="de-DE"/>
        </w:rPr>
        <w:t xml:space="preserve">consisting </w:t>
      </w:r>
      <w:r w:rsidRPr="0045703D">
        <w:rPr>
          <w:lang w:eastAsia="de-DE"/>
        </w:rPr>
        <w:t xml:space="preserve">of </w:t>
      </w:r>
      <w:r>
        <w:rPr>
          <w:lang w:eastAsia="de-DE"/>
        </w:rPr>
        <w:t>Chart,</w:t>
      </w:r>
      <w:r w:rsidR="00276585">
        <w:rPr>
          <w:lang w:eastAsia="de-DE"/>
        </w:rPr>
        <w:t xml:space="preserve"> Sensor data and</w:t>
      </w:r>
      <w:r>
        <w:rPr>
          <w:lang w:eastAsia="de-DE"/>
        </w:rPr>
        <w:t xml:space="preserve"> </w:t>
      </w:r>
      <w:r w:rsidR="00276585">
        <w:rPr>
          <w:lang w:eastAsia="de-DE"/>
        </w:rPr>
        <w:t>V</w:t>
      </w:r>
      <w:r w:rsidRPr="0045703D">
        <w:rPr>
          <w:lang w:eastAsia="de-DE"/>
        </w:rPr>
        <w:t>essel</w:t>
      </w:r>
      <w:r w:rsidR="00276585">
        <w:rPr>
          <w:lang w:eastAsia="de-DE"/>
        </w:rPr>
        <w:t xml:space="preserve"> presentation including</w:t>
      </w:r>
      <w:r w:rsidRPr="0045703D">
        <w:rPr>
          <w:lang w:eastAsia="de-DE"/>
        </w:rPr>
        <w:t xml:space="preserve"> their movements in a VTS area</w:t>
      </w:r>
      <w:r w:rsidR="00276585">
        <w:rPr>
          <w:lang w:eastAsia="de-DE"/>
        </w:rPr>
        <w:t>.</w:t>
      </w:r>
    </w:p>
    <w:p w14:paraId="11B6F270" w14:textId="091A7BC4" w:rsidR="00657DB0" w:rsidRPr="007132D5" w:rsidRDefault="00657DB0" w:rsidP="00657DB0">
      <w:pPr>
        <w:pStyle w:val="Heading4"/>
        <w:tabs>
          <w:tab w:val="num" w:pos="0"/>
        </w:tabs>
        <w:ind w:left="1134" w:hanging="1134"/>
      </w:pPr>
      <w:r w:rsidRPr="007132D5">
        <w:t>Chart</w:t>
      </w:r>
    </w:p>
    <w:p w14:paraId="327F6B42" w14:textId="4A5EAEC3" w:rsidR="00657DB0" w:rsidRPr="007132D5" w:rsidRDefault="00276585" w:rsidP="00657DB0">
      <w:pPr>
        <w:pStyle w:val="BodyText"/>
        <w:rPr>
          <w:lang w:eastAsia="de-DE"/>
        </w:rPr>
      </w:pPr>
      <w:r>
        <w:rPr>
          <w:lang w:eastAsia="de-DE"/>
        </w:rPr>
        <w:t xml:space="preserve">In a VTS system the Chart </w:t>
      </w:r>
      <w:r w:rsidRPr="00111583">
        <w:rPr>
          <w:lang w:eastAsia="de-DE"/>
        </w:rPr>
        <w:t xml:space="preserve">is a graphic representation of </w:t>
      </w:r>
      <w:r>
        <w:rPr>
          <w:lang w:eastAsia="de-DE"/>
        </w:rPr>
        <w:t>the</w:t>
      </w:r>
      <w:r w:rsidRPr="00111583">
        <w:rPr>
          <w:lang w:eastAsia="de-DE"/>
        </w:rPr>
        <w:t xml:space="preserve"> sea area and adjacent coastal regions</w:t>
      </w:r>
      <w:r>
        <w:rPr>
          <w:lang w:eastAsia="de-DE"/>
        </w:rPr>
        <w:t xml:space="preserve"> including </w:t>
      </w:r>
      <w:r w:rsidR="00657DB0" w:rsidRPr="007132D5">
        <w:rPr>
          <w:lang w:eastAsia="de-DE"/>
        </w:rPr>
        <w:t xml:space="preserve">the VTS area and relevant navigational features.  This </w:t>
      </w:r>
      <w:r>
        <w:rPr>
          <w:lang w:eastAsia="de-DE"/>
        </w:rPr>
        <w:t>Chart</w:t>
      </w:r>
      <w:r w:rsidR="00657DB0" w:rsidRPr="007132D5">
        <w:rPr>
          <w:lang w:eastAsia="de-DE"/>
        </w:rPr>
        <w:t xml:space="preserve"> forms the background for the </w:t>
      </w:r>
      <w:r>
        <w:rPr>
          <w:lang w:eastAsia="de-DE"/>
        </w:rPr>
        <w:t>Traffic Image</w:t>
      </w:r>
      <w:r w:rsidR="00657DB0" w:rsidRPr="007132D5">
        <w:rPr>
          <w:lang w:eastAsia="de-DE"/>
        </w:rPr>
        <w:t>.  The VTS Authority should specify required chart</w:t>
      </w:r>
      <w:r>
        <w:rPr>
          <w:lang w:eastAsia="de-DE"/>
        </w:rPr>
        <w:t xml:space="preserve"> </w:t>
      </w:r>
      <w:r w:rsidR="00657DB0" w:rsidRPr="007132D5">
        <w:rPr>
          <w:lang w:eastAsia="de-DE"/>
        </w:rPr>
        <w:t>coverage</w:t>
      </w:r>
      <w:r>
        <w:rPr>
          <w:lang w:eastAsia="de-DE"/>
        </w:rPr>
        <w:t xml:space="preserve">, </w:t>
      </w:r>
      <w:r w:rsidR="00657DB0" w:rsidRPr="007132D5">
        <w:rPr>
          <w:lang w:eastAsia="de-DE"/>
        </w:rPr>
        <w:t>scales</w:t>
      </w:r>
      <w:r>
        <w:rPr>
          <w:lang w:eastAsia="de-DE"/>
        </w:rPr>
        <w:t>, layers and updating period</w:t>
      </w:r>
      <w:r w:rsidR="00657DB0" w:rsidRPr="007132D5">
        <w:rPr>
          <w:lang w:eastAsia="de-DE"/>
        </w:rPr>
        <w:t>.</w:t>
      </w:r>
    </w:p>
    <w:p w14:paraId="5D42A222" w14:textId="3BCE7EEF" w:rsidR="00657DB0" w:rsidRPr="007132D5" w:rsidRDefault="00276585" w:rsidP="00657DB0">
      <w:pPr>
        <w:pStyle w:val="BodyText"/>
        <w:rPr>
          <w:lang w:eastAsia="de-DE"/>
        </w:rPr>
      </w:pPr>
      <w:r>
        <w:rPr>
          <w:lang w:eastAsia="de-DE"/>
        </w:rPr>
        <w:t>In a VTS system the Chart</w:t>
      </w:r>
      <w:r w:rsidR="00657DB0" w:rsidRPr="007132D5">
        <w:rPr>
          <w:lang w:eastAsia="de-DE"/>
        </w:rPr>
        <w:t xml:space="preserve"> can </w:t>
      </w:r>
      <w:r>
        <w:rPr>
          <w:lang w:eastAsia="de-DE"/>
        </w:rPr>
        <w:t>consist of</w:t>
      </w:r>
      <w:r w:rsidR="00B07157">
        <w:rPr>
          <w:lang w:eastAsia="de-DE"/>
        </w:rPr>
        <w:t xml:space="preserve"> one of more of the following</w:t>
      </w:r>
      <w:r w:rsidR="00657DB0" w:rsidRPr="007132D5">
        <w:rPr>
          <w:lang w:eastAsia="de-DE"/>
        </w:rPr>
        <w:t>:</w:t>
      </w:r>
    </w:p>
    <w:p w14:paraId="6052E66A" w14:textId="1902650C" w:rsidR="00657DB0" w:rsidRPr="007132D5" w:rsidRDefault="00657DB0" w:rsidP="00657DB0">
      <w:pPr>
        <w:pStyle w:val="Bullet1"/>
      </w:pPr>
      <w:r w:rsidRPr="007132D5">
        <w:t>Electronic Navigational Chart (ENC) (e.g. based on S-57 or S-101) and;</w:t>
      </w:r>
    </w:p>
    <w:p w14:paraId="675E5835" w14:textId="345A1844" w:rsidR="00657DB0" w:rsidRPr="007132D5" w:rsidRDefault="00276585" w:rsidP="00657DB0">
      <w:pPr>
        <w:pStyle w:val="Bullet1"/>
      </w:pPr>
      <w:r>
        <w:t>R</w:t>
      </w:r>
      <w:r w:rsidR="00657DB0" w:rsidRPr="007132D5">
        <w:t>aster charts</w:t>
      </w:r>
      <w:r>
        <w:t xml:space="preserve"> (e.g. Admiralty nautical charts (ARCS)</w:t>
      </w:r>
      <w:r w:rsidR="00B07157">
        <w:t>)</w:t>
      </w:r>
      <w:r w:rsidR="00657DB0" w:rsidRPr="007132D5">
        <w:t>;</w:t>
      </w:r>
    </w:p>
    <w:p w14:paraId="4B3A6891" w14:textId="6C698566" w:rsidR="00B07157" w:rsidRDefault="00B07157" w:rsidP="00657DB0">
      <w:pPr>
        <w:pStyle w:val="Bullet1"/>
      </w:pPr>
      <w:r>
        <w:t>O</w:t>
      </w:r>
      <w:r w:rsidRPr="007132D5">
        <w:t xml:space="preserve">ther types of vector </w:t>
      </w:r>
      <w:r>
        <w:t xml:space="preserve">nautical </w:t>
      </w:r>
      <w:r w:rsidRPr="007132D5">
        <w:t>charts</w:t>
      </w:r>
      <w:r>
        <w:t>;</w:t>
      </w:r>
    </w:p>
    <w:p w14:paraId="296AD215" w14:textId="4700FA1A" w:rsidR="00657DB0" w:rsidRPr="00B07157" w:rsidRDefault="00276585" w:rsidP="00657DB0">
      <w:pPr>
        <w:pStyle w:val="Bullet1"/>
        <w:rPr>
          <w:lang w:val="nb-NO"/>
        </w:rPr>
      </w:pPr>
      <w:r w:rsidRPr="00B07157">
        <w:rPr>
          <w:lang w:val="nb-NO"/>
        </w:rPr>
        <w:t>S</w:t>
      </w:r>
      <w:r w:rsidR="00657DB0" w:rsidRPr="00B07157">
        <w:rPr>
          <w:lang w:val="nb-NO"/>
        </w:rPr>
        <w:t>atellite images</w:t>
      </w:r>
      <w:r w:rsidR="00B07157" w:rsidRPr="00B07157">
        <w:rPr>
          <w:lang w:val="nb-NO"/>
        </w:rPr>
        <w:t xml:space="preserve">, </w:t>
      </w:r>
      <w:r w:rsidRPr="00B07157">
        <w:rPr>
          <w:lang w:val="nb-NO"/>
        </w:rPr>
        <w:t>land maps</w:t>
      </w:r>
      <w:r w:rsidR="00B07157" w:rsidRPr="00B07157">
        <w:rPr>
          <w:lang w:val="nb-NO"/>
        </w:rPr>
        <w:t>, etc</w:t>
      </w:r>
      <w:r w:rsidRPr="00B07157">
        <w:rPr>
          <w:lang w:val="nb-NO"/>
        </w:rPr>
        <w:t>.</w:t>
      </w:r>
    </w:p>
    <w:p w14:paraId="020A2788" w14:textId="4EF2DAD2" w:rsidR="00657DB0" w:rsidRPr="007132D5" w:rsidRDefault="00657DB0" w:rsidP="00657DB0">
      <w:pPr>
        <w:pStyle w:val="BodyText"/>
        <w:rPr>
          <w:lang w:eastAsia="de-DE"/>
        </w:rPr>
      </w:pPr>
      <w:r w:rsidRPr="007132D5">
        <w:rPr>
          <w:lang w:eastAsia="de-DE"/>
        </w:rPr>
        <w:t xml:space="preserve">The use of </w:t>
      </w:r>
      <w:proofErr w:type="gramStart"/>
      <w:r w:rsidR="00B07157">
        <w:rPr>
          <w:lang w:eastAsia="de-DE"/>
        </w:rPr>
        <w:t>up-to-date</w:t>
      </w:r>
      <w:proofErr w:type="gramEnd"/>
      <w:r w:rsidR="00B07157">
        <w:rPr>
          <w:lang w:eastAsia="de-DE"/>
        </w:rPr>
        <w:t xml:space="preserve"> </w:t>
      </w:r>
      <w:r w:rsidRPr="007132D5">
        <w:rPr>
          <w:lang w:eastAsia="de-DE"/>
        </w:rPr>
        <w:t>ENCs is recommended to maximise consistency with charts used on board ships.</w:t>
      </w:r>
    </w:p>
    <w:p w14:paraId="5A9B2CD9" w14:textId="77777777" w:rsidR="00657DB0" w:rsidRPr="007132D5" w:rsidRDefault="00657DB0" w:rsidP="00657DB0">
      <w:pPr>
        <w:pStyle w:val="BodyText"/>
        <w:rPr>
          <w:lang w:eastAsia="de-DE"/>
        </w:rPr>
      </w:pPr>
      <w:r w:rsidRPr="007132D5">
        <w:rPr>
          <w:lang w:eastAsia="de-DE"/>
        </w:rPr>
        <w:t>Other factors to consider include, but are not limited to:</w:t>
      </w:r>
    </w:p>
    <w:p w14:paraId="0E1473A1" w14:textId="4B8DCE45" w:rsidR="00657DB0" w:rsidRPr="007132D5" w:rsidRDefault="00657DB0" w:rsidP="00657DB0">
      <w:pPr>
        <w:pStyle w:val="Bullet1"/>
      </w:pPr>
      <w:r>
        <w:t>t</w:t>
      </w:r>
      <w:r w:rsidRPr="007132D5">
        <w:t xml:space="preserve">he requisite </w:t>
      </w:r>
      <w:r w:rsidR="00B07157">
        <w:t>Chart</w:t>
      </w:r>
      <w:r w:rsidRPr="007132D5">
        <w:t xml:space="preserve"> layers selected for display;</w:t>
      </w:r>
    </w:p>
    <w:p w14:paraId="41A49618" w14:textId="77872FC4" w:rsidR="00657DB0" w:rsidRPr="007132D5" w:rsidRDefault="00657DB0" w:rsidP="00657DB0">
      <w:pPr>
        <w:pStyle w:val="Bullet1"/>
      </w:pPr>
      <w:r>
        <w:t>o</w:t>
      </w:r>
      <w:r w:rsidRPr="007132D5">
        <w:t>ptional layer selection by the VTSO;</w:t>
      </w:r>
    </w:p>
    <w:p w14:paraId="621EEFCF" w14:textId="770D13E4" w:rsidR="00657DB0" w:rsidRPr="007132D5" w:rsidRDefault="00657DB0" w:rsidP="00657DB0">
      <w:pPr>
        <w:pStyle w:val="Bullet1"/>
      </w:pPr>
      <w:r>
        <w:t>u</w:t>
      </w:r>
      <w:r w:rsidRPr="007132D5">
        <w:t xml:space="preserve">se of </w:t>
      </w:r>
      <w:proofErr w:type="gramStart"/>
      <w:r w:rsidRPr="007132D5">
        <w:t>locally-derived</w:t>
      </w:r>
      <w:proofErr w:type="gramEnd"/>
      <w:r w:rsidRPr="007132D5">
        <w:t xml:space="preserve"> layers.</w:t>
      </w:r>
    </w:p>
    <w:p w14:paraId="57E2B0EA" w14:textId="6CD66686" w:rsidR="00657DB0" w:rsidRPr="007132D5" w:rsidRDefault="00657DB0" w:rsidP="00657DB0">
      <w:pPr>
        <w:pStyle w:val="BodyText"/>
        <w:rPr>
          <w:lang w:eastAsia="de-DE"/>
        </w:rPr>
      </w:pPr>
      <w:r w:rsidRPr="007132D5">
        <w:rPr>
          <w:lang w:eastAsia="de-DE"/>
        </w:rPr>
        <w:t xml:space="preserve">The </w:t>
      </w:r>
      <w:r w:rsidR="00B07157">
        <w:rPr>
          <w:lang w:eastAsia="de-DE"/>
        </w:rPr>
        <w:t>UI</w:t>
      </w:r>
      <w:r w:rsidRPr="007132D5">
        <w:rPr>
          <w:lang w:eastAsia="de-DE"/>
        </w:rPr>
        <w:t xml:space="preserve"> should support both automated and manual management of layers.  It should be possible to automatically update </w:t>
      </w:r>
      <w:r w:rsidR="00B07157">
        <w:rPr>
          <w:lang w:eastAsia="de-DE"/>
        </w:rPr>
        <w:t>Charts</w:t>
      </w:r>
      <w:r w:rsidRPr="007132D5">
        <w:rPr>
          <w:lang w:eastAsia="de-DE"/>
        </w:rPr>
        <w:t xml:space="preserve"> without affecting the continuity of VTS operations.</w:t>
      </w:r>
    </w:p>
    <w:p w14:paraId="2EA9DD3F" w14:textId="29096D2C" w:rsidR="00657DB0" w:rsidRPr="007132D5" w:rsidRDefault="00657DB0" w:rsidP="00657DB0">
      <w:pPr>
        <w:pStyle w:val="BodyText"/>
        <w:rPr>
          <w:lang w:eastAsia="de-DE"/>
        </w:rPr>
      </w:pPr>
      <w:r w:rsidRPr="007132D5">
        <w:rPr>
          <w:lang w:eastAsia="de-DE"/>
        </w:rPr>
        <w:t xml:space="preserve">The </w:t>
      </w:r>
      <w:r w:rsidR="00B07157">
        <w:rPr>
          <w:lang w:eastAsia="de-DE"/>
        </w:rPr>
        <w:t>Chart</w:t>
      </w:r>
      <w:r w:rsidRPr="007132D5">
        <w:rPr>
          <w:lang w:eastAsia="de-DE"/>
        </w:rPr>
        <w:t xml:space="preserve"> presentation should utilise a consistent symbology </w:t>
      </w:r>
      <w:proofErr w:type="gramStart"/>
      <w:r w:rsidRPr="007132D5">
        <w:rPr>
          <w:lang w:eastAsia="de-DE"/>
        </w:rPr>
        <w:t>set</w:t>
      </w:r>
      <w:proofErr w:type="gramEnd"/>
      <w:r w:rsidRPr="007132D5">
        <w:rPr>
          <w:lang w:eastAsia="de-DE"/>
        </w:rPr>
        <w:t xml:space="preserve"> and colour pallet suited to the local operating environment.</w:t>
      </w:r>
    </w:p>
    <w:p w14:paraId="4599845E" w14:textId="33DA1142" w:rsidR="00657DB0" w:rsidRPr="007132D5" w:rsidRDefault="00657DB0" w:rsidP="00657DB0">
      <w:pPr>
        <w:pStyle w:val="BodyText"/>
        <w:rPr>
          <w:lang w:eastAsia="de-DE"/>
        </w:rPr>
      </w:pPr>
      <w:r w:rsidRPr="007132D5">
        <w:rPr>
          <w:lang w:eastAsia="de-DE"/>
        </w:rPr>
        <w:lastRenderedPageBreak/>
        <w:t xml:space="preserve">The current ENC standards, </w:t>
      </w:r>
      <w:proofErr w:type="gramStart"/>
      <w:r w:rsidRPr="007132D5">
        <w:rPr>
          <w:lang w:eastAsia="de-DE"/>
        </w:rPr>
        <w:t>i.e.</w:t>
      </w:r>
      <w:proofErr w:type="gramEnd"/>
      <w:r w:rsidRPr="007132D5">
        <w:rPr>
          <w:lang w:eastAsia="de-DE"/>
        </w:rPr>
        <w:t xml:space="preserve"> S-57/S-101, (reference </w:t>
      </w:r>
      <w:r w:rsidRPr="007132D5">
        <w:rPr>
          <w:lang w:eastAsia="de-DE"/>
        </w:rPr>
        <w:fldChar w:fldCharType="begin"/>
      </w:r>
      <w:r w:rsidRPr="007132D5">
        <w:rPr>
          <w:lang w:eastAsia="de-DE"/>
        </w:rPr>
        <w:instrText xml:space="preserve"> REF _Ref353435493 \r \h </w:instrText>
      </w:r>
      <w:r w:rsidRPr="007132D5">
        <w:rPr>
          <w:lang w:eastAsia="de-DE"/>
        </w:rPr>
      </w:r>
      <w:r w:rsidRPr="007132D5">
        <w:rPr>
          <w:lang w:eastAsia="de-DE"/>
        </w:rPr>
        <w:fldChar w:fldCharType="separate"/>
      </w:r>
      <w:r w:rsidRPr="007132D5">
        <w:rPr>
          <w:lang w:eastAsia="de-DE"/>
        </w:rPr>
        <w:t>[2]</w:t>
      </w:r>
      <w:r w:rsidRPr="007132D5">
        <w:rPr>
          <w:lang w:eastAsia="de-DE"/>
        </w:rPr>
        <w:fldChar w:fldCharType="end"/>
      </w:r>
      <w:r w:rsidRPr="007132D5">
        <w:rPr>
          <w:lang w:eastAsia="de-DE"/>
        </w:rPr>
        <w:t xml:space="preserve"> and reference </w:t>
      </w:r>
      <w:r w:rsidRPr="007132D5">
        <w:rPr>
          <w:lang w:eastAsia="de-DE"/>
        </w:rPr>
        <w:fldChar w:fldCharType="begin"/>
      </w:r>
      <w:r w:rsidRPr="007132D5">
        <w:rPr>
          <w:lang w:eastAsia="de-DE"/>
        </w:rPr>
        <w:instrText xml:space="preserve"> REF _Ref353435503 \r \h </w:instrText>
      </w:r>
      <w:r w:rsidRPr="007132D5">
        <w:rPr>
          <w:lang w:eastAsia="de-DE"/>
        </w:rPr>
      </w:r>
      <w:r w:rsidRPr="007132D5">
        <w:rPr>
          <w:lang w:eastAsia="de-DE"/>
        </w:rPr>
        <w:fldChar w:fldCharType="separate"/>
      </w:r>
      <w:r w:rsidRPr="007132D5">
        <w:rPr>
          <w:lang w:eastAsia="de-DE"/>
        </w:rPr>
        <w:t>[3]</w:t>
      </w:r>
      <w:r w:rsidRPr="007132D5">
        <w:rPr>
          <w:lang w:eastAsia="de-DE"/>
        </w:rPr>
        <w:fldChar w:fldCharType="end"/>
      </w:r>
      <w:r w:rsidRPr="007132D5">
        <w:rPr>
          <w:lang w:eastAsia="de-DE"/>
        </w:rPr>
        <w:t xml:space="preserve">) are designed for navigational purposes and care should be taken when using them in a VTS </w:t>
      </w:r>
      <w:r w:rsidR="00B07157">
        <w:rPr>
          <w:lang w:eastAsia="de-DE"/>
        </w:rPr>
        <w:t>System</w:t>
      </w:r>
      <w:r w:rsidRPr="007132D5">
        <w:rPr>
          <w:lang w:eastAsia="de-DE"/>
        </w:rPr>
        <w:t xml:space="preserve">.  Specifically, it should be ensured that the VTS </w:t>
      </w:r>
      <w:r w:rsidR="00B07157">
        <w:rPr>
          <w:lang w:eastAsia="de-DE"/>
        </w:rPr>
        <w:t>UI</w:t>
      </w:r>
      <w:r w:rsidRPr="007132D5">
        <w:rPr>
          <w:lang w:eastAsia="de-DE"/>
        </w:rPr>
        <w:t xml:space="preserve"> specification includes the capability for authorised personnel to amend the contents of the </w:t>
      </w:r>
      <w:r w:rsidR="00B07157">
        <w:rPr>
          <w:lang w:eastAsia="de-DE"/>
        </w:rPr>
        <w:t>Chart</w:t>
      </w:r>
      <w:r w:rsidRPr="007132D5">
        <w:rPr>
          <w:lang w:eastAsia="de-DE"/>
        </w:rPr>
        <w:t xml:space="preserve"> to suit the VTS operational </w:t>
      </w:r>
      <w:r>
        <w:rPr>
          <w:lang w:eastAsia="de-DE"/>
        </w:rPr>
        <w:t>requirements</w:t>
      </w:r>
      <w:r w:rsidRPr="007132D5">
        <w:rPr>
          <w:lang w:eastAsia="de-DE"/>
        </w:rPr>
        <w:t>.</w:t>
      </w:r>
    </w:p>
    <w:p w14:paraId="2D77D2C1" w14:textId="7A45D6C9" w:rsidR="00657DB0" w:rsidRPr="007132D5" w:rsidRDefault="00657DB0" w:rsidP="00657DB0">
      <w:pPr>
        <w:pStyle w:val="BodyText"/>
        <w:rPr>
          <w:lang w:eastAsia="de-DE"/>
        </w:rPr>
      </w:pPr>
      <w:r w:rsidRPr="007132D5">
        <w:rPr>
          <w:lang w:eastAsia="de-DE"/>
        </w:rPr>
        <w:t xml:space="preserve">The </w:t>
      </w:r>
      <w:r w:rsidR="00B07157">
        <w:rPr>
          <w:lang w:eastAsia="de-DE"/>
        </w:rPr>
        <w:t>Chart</w:t>
      </w:r>
      <w:r w:rsidRPr="007132D5">
        <w:rPr>
          <w:lang w:eastAsia="de-DE"/>
        </w:rPr>
        <w:t xml:space="preserve"> should support zoom and pan operations without introducing errors </w:t>
      </w:r>
      <w:r w:rsidR="00B07157">
        <w:rPr>
          <w:lang w:eastAsia="de-DE"/>
        </w:rPr>
        <w:t>or</w:t>
      </w:r>
      <w:r w:rsidRPr="007132D5">
        <w:rPr>
          <w:lang w:eastAsia="de-DE"/>
        </w:rPr>
        <w:t xml:space="preserve"> distortions, i.e. all distances, depths and bearings should remain consistent during zooming and panning of the </w:t>
      </w:r>
      <w:r w:rsidR="00B07157">
        <w:rPr>
          <w:lang w:eastAsia="de-DE"/>
        </w:rPr>
        <w:t>Chart</w:t>
      </w:r>
      <w:r w:rsidRPr="007132D5">
        <w:rPr>
          <w:lang w:eastAsia="de-DE"/>
        </w:rPr>
        <w:t>.</w:t>
      </w:r>
    </w:p>
    <w:p w14:paraId="3800F94F" w14:textId="77777777" w:rsidR="00B07157" w:rsidRPr="00967073" w:rsidRDefault="00B07157" w:rsidP="00B07157">
      <w:pPr>
        <w:pStyle w:val="Heading4"/>
        <w:tabs>
          <w:tab w:val="num" w:pos="0"/>
        </w:tabs>
        <w:ind w:left="1134" w:hanging="1134"/>
        <w:rPr>
          <w:highlight w:val="yellow"/>
        </w:rPr>
      </w:pPr>
      <w:commentRangeStart w:id="68"/>
      <w:r w:rsidRPr="00967073">
        <w:rPr>
          <w:highlight w:val="yellow"/>
        </w:rPr>
        <w:t>Sensor data</w:t>
      </w:r>
    </w:p>
    <w:p w14:paraId="1869259E" w14:textId="5F5EF84B" w:rsidR="00B07157" w:rsidRPr="00967073" w:rsidRDefault="00B07157" w:rsidP="00B07157">
      <w:pPr>
        <w:pStyle w:val="BodyText"/>
        <w:rPr>
          <w:highlight w:val="yellow"/>
          <w:lang w:eastAsia="de-DE"/>
        </w:rPr>
      </w:pPr>
      <w:r w:rsidRPr="00967073">
        <w:rPr>
          <w:highlight w:val="yellow"/>
          <w:lang w:eastAsia="de-DE"/>
        </w:rPr>
        <w:t>The UI should have the ability to display sensor data in accordance with the Operational requirements defined by the VTS Authority.  The display of sensor data (e.g. radar video, AIS, Electro Optics, etc) may support operational objectives such as:</w:t>
      </w:r>
    </w:p>
    <w:p w14:paraId="4B2561D6" w14:textId="7E98E149" w:rsidR="00967073" w:rsidRPr="00967073" w:rsidRDefault="00967073" w:rsidP="00967073">
      <w:pPr>
        <w:pStyle w:val="Bullet1"/>
        <w:rPr>
          <w:highlight w:val="yellow"/>
        </w:rPr>
      </w:pPr>
      <w:r w:rsidRPr="00967073">
        <w:rPr>
          <w:highlight w:val="yellow"/>
        </w:rPr>
        <w:t>Real-time situational awareness</w:t>
      </w:r>
      <w:r w:rsidR="00542240">
        <w:rPr>
          <w:highlight w:val="yellow"/>
        </w:rPr>
        <w:t xml:space="preserve"> (e.g. quality of Sensor data)</w:t>
      </w:r>
      <w:r w:rsidRPr="00967073">
        <w:rPr>
          <w:highlight w:val="yellow"/>
        </w:rPr>
        <w:t>;</w:t>
      </w:r>
    </w:p>
    <w:p w14:paraId="4F9EDAED" w14:textId="381B6BF9" w:rsidR="00967073" w:rsidRPr="00967073" w:rsidRDefault="00967073" w:rsidP="00967073">
      <w:pPr>
        <w:pStyle w:val="Bullet1"/>
        <w:rPr>
          <w:highlight w:val="yellow"/>
        </w:rPr>
      </w:pPr>
      <w:r w:rsidRPr="00967073">
        <w:rPr>
          <w:highlight w:val="yellow"/>
        </w:rPr>
        <w:t>Recent situational awareness of vessel positions (e.g. Radar video afterglow)</w:t>
      </w:r>
    </w:p>
    <w:p w14:paraId="3240DC31" w14:textId="759BE6F2" w:rsidR="00967073" w:rsidRPr="00967073" w:rsidRDefault="00967073" w:rsidP="00967073">
      <w:pPr>
        <w:pStyle w:val="Bullet1"/>
        <w:rPr>
          <w:highlight w:val="yellow"/>
        </w:rPr>
      </w:pPr>
      <w:r w:rsidRPr="00967073">
        <w:rPr>
          <w:highlight w:val="yellow"/>
        </w:rPr>
        <w:t>Visual confirmation of the real-time Traffic Image (e.g. Electro Optic imagery);</w:t>
      </w:r>
    </w:p>
    <w:p w14:paraId="14D4D0AE" w14:textId="1701BCD6" w:rsidR="00B07157" w:rsidRPr="00967073" w:rsidRDefault="00967073" w:rsidP="00B07157">
      <w:pPr>
        <w:pStyle w:val="Bullet1"/>
        <w:rPr>
          <w:highlight w:val="yellow"/>
        </w:rPr>
      </w:pPr>
      <w:r w:rsidRPr="00967073">
        <w:rPr>
          <w:highlight w:val="yellow"/>
        </w:rPr>
        <w:t>D</w:t>
      </w:r>
      <w:r w:rsidR="00B07157" w:rsidRPr="00967073">
        <w:rPr>
          <w:highlight w:val="yellow"/>
        </w:rPr>
        <w:t xml:space="preserve">etection and identification of small targets </w:t>
      </w:r>
      <w:r w:rsidRPr="00967073">
        <w:rPr>
          <w:highlight w:val="yellow"/>
        </w:rPr>
        <w:t>(</w:t>
      </w:r>
      <w:r w:rsidR="00B07157" w:rsidRPr="00967073">
        <w:rPr>
          <w:highlight w:val="yellow"/>
        </w:rPr>
        <w:t>e.g. in support of SAR or security</w:t>
      </w:r>
      <w:r w:rsidRPr="00967073">
        <w:rPr>
          <w:highlight w:val="yellow"/>
        </w:rPr>
        <w:t>)</w:t>
      </w:r>
      <w:r w:rsidR="00B07157" w:rsidRPr="00967073">
        <w:rPr>
          <w:highlight w:val="yellow"/>
        </w:rPr>
        <w:t>;</w:t>
      </w:r>
    </w:p>
    <w:p w14:paraId="6199177F" w14:textId="76866261" w:rsidR="00B07157" w:rsidRPr="00967073" w:rsidRDefault="00967073" w:rsidP="00B07157">
      <w:pPr>
        <w:pStyle w:val="Bullet1"/>
        <w:rPr>
          <w:highlight w:val="yellow"/>
        </w:rPr>
      </w:pPr>
      <w:r w:rsidRPr="00967073">
        <w:rPr>
          <w:highlight w:val="yellow"/>
        </w:rPr>
        <w:t xml:space="preserve">Redundancy (e.g. </w:t>
      </w:r>
      <w:r w:rsidR="00B07157" w:rsidRPr="00967073">
        <w:rPr>
          <w:highlight w:val="yellow"/>
        </w:rPr>
        <w:t>to support partial system failure or degradation</w:t>
      </w:r>
      <w:r w:rsidR="00542240">
        <w:rPr>
          <w:highlight w:val="yellow"/>
        </w:rPr>
        <w:t>)</w:t>
      </w:r>
      <w:r w:rsidR="00B07157" w:rsidRPr="00967073">
        <w:rPr>
          <w:highlight w:val="yellow"/>
        </w:rPr>
        <w:t>.</w:t>
      </w:r>
      <w:commentRangeEnd w:id="68"/>
      <w:r w:rsidRPr="00967073">
        <w:rPr>
          <w:rStyle w:val="CommentReference"/>
          <w:color w:val="auto"/>
          <w:highlight w:val="yellow"/>
        </w:rPr>
        <w:commentReference w:id="68"/>
      </w:r>
    </w:p>
    <w:p w14:paraId="68DD1053" w14:textId="77777777" w:rsidR="00657DB0" w:rsidRPr="007132D5" w:rsidRDefault="00657DB0" w:rsidP="00657DB0">
      <w:pPr>
        <w:pStyle w:val="Heading4"/>
        <w:tabs>
          <w:tab w:val="num" w:pos="0"/>
        </w:tabs>
        <w:ind w:left="1134" w:hanging="1134"/>
      </w:pPr>
      <w:r w:rsidRPr="007132D5">
        <w:t>Vessel Presentation</w:t>
      </w:r>
    </w:p>
    <w:p w14:paraId="03C834AB" w14:textId="77777777" w:rsidR="00657DB0" w:rsidRPr="007132D5" w:rsidRDefault="00657DB0" w:rsidP="00657DB0">
      <w:pPr>
        <w:pStyle w:val="BodyText"/>
        <w:rPr>
          <w:lang w:eastAsia="de-DE"/>
        </w:rPr>
      </w:pPr>
      <w:r w:rsidRPr="007132D5">
        <w:rPr>
          <w:lang w:eastAsia="de-DE"/>
        </w:rPr>
        <w:t xml:space="preserve">Vessel presentation is addressed by IALA Recommendation V-125 (ref. </w:t>
      </w:r>
      <w:r w:rsidRPr="007132D5">
        <w:rPr>
          <w:lang w:eastAsia="de-DE"/>
        </w:rPr>
        <w:fldChar w:fldCharType="begin"/>
      </w:r>
      <w:r w:rsidRPr="007132D5">
        <w:rPr>
          <w:lang w:eastAsia="de-DE"/>
        </w:rPr>
        <w:instrText xml:space="preserve"> REF _Ref353435444 \r \h </w:instrText>
      </w:r>
      <w:r w:rsidRPr="007132D5">
        <w:rPr>
          <w:lang w:eastAsia="de-DE"/>
        </w:rPr>
      </w:r>
      <w:r w:rsidRPr="007132D5">
        <w:rPr>
          <w:lang w:eastAsia="de-DE"/>
        </w:rPr>
        <w:fldChar w:fldCharType="separate"/>
      </w:r>
      <w:r w:rsidRPr="007132D5">
        <w:rPr>
          <w:lang w:eastAsia="de-DE"/>
        </w:rPr>
        <w:t>[1]</w:t>
      </w:r>
      <w:r w:rsidRPr="007132D5">
        <w:rPr>
          <w:lang w:eastAsia="de-DE"/>
        </w:rPr>
        <w:fldChar w:fldCharType="end"/>
      </w:r>
      <w:r w:rsidRPr="007132D5">
        <w:rPr>
          <w:lang w:eastAsia="de-DE"/>
        </w:rPr>
        <w:t>). Each vessel should be displayed in a consistent manner such that the VTSO can intuitively understand the true geographical position of the vessel.  This is achieved by displaying the vessel symbol in its true position relative to the underlying or reference map.  In addition, this positional information can be augmented by the presentation of the geographical coordinates of the vessel or by its bearing and distance from a selected location.</w:t>
      </w:r>
    </w:p>
    <w:p w14:paraId="329948E8" w14:textId="77777777" w:rsidR="00657DB0" w:rsidRPr="007132D5" w:rsidRDefault="00657DB0" w:rsidP="00657DB0">
      <w:pPr>
        <w:pStyle w:val="BodyText"/>
        <w:rPr>
          <w:lang w:eastAsia="de-DE"/>
        </w:rPr>
      </w:pPr>
      <w:r w:rsidRPr="007132D5">
        <w:rPr>
          <w:lang w:eastAsia="de-DE"/>
        </w:rPr>
        <w:t xml:space="preserve">The HMI should be capable of displaying all of the information associated with each vessel displayed in the VTSO’s view.  The VTSO should be able to select all the information, or predefined subsets of the information for display.  A </w:t>
      </w:r>
      <w:proofErr w:type="gramStart"/>
      <w:r w:rsidRPr="007132D5">
        <w:rPr>
          <w:lang w:eastAsia="de-DE"/>
        </w:rPr>
        <w:t>straight forward</w:t>
      </w:r>
      <w:proofErr w:type="gramEnd"/>
      <w:r w:rsidRPr="007132D5">
        <w:rPr>
          <w:lang w:eastAsia="de-DE"/>
        </w:rPr>
        <w:t xml:space="preserve"> and intuitive method should be employed to ease selection.</w:t>
      </w:r>
    </w:p>
    <w:p w14:paraId="3D8EBC61" w14:textId="77777777" w:rsidR="00657DB0" w:rsidRPr="007132D5" w:rsidRDefault="00657DB0" w:rsidP="00657DB0">
      <w:pPr>
        <w:pStyle w:val="BodyText"/>
        <w:rPr>
          <w:lang w:eastAsia="de-DE"/>
        </w:rPr>
      </w:pPr>
      <w:r w:rsidRPr="007132D5">
        <w:rPr>
          <w:lang w:eastAsia="de-DE"/>
        </w:rPr>
        <w:t>The information should be displayed either in textual or in graphical form as appropriate, e.g. course and speed vectors.</w:t>
      </w:r>
    </w:p>
    <w:p w14:paraId="2DDBD0FA" w14:textId="77777777" w:rsidR="00657DB0" w:rsidRPr="007132D5" w:rsidRDefault="00657DB0" w:rsidP="00542240">
      <w:pPr>
        <w:pStyle w:val="Heading3"/>
      </w:pPr>
      <w:r w:rsidRPr="00542240">
        <w:t>Other Operational</w:t>
      </w:r>
      <w:r w:rsidRPr="007132D5">
        <w:t xml:space="preserve"> Information</w:t>
      </w:r>
    </w:p>
    <w:p w14:paraId="64ECCF6D" w14:textId="2A99B8CF" w:rsidR="00657DB0" w:rsidRPr="007132D5" w:rsidRDefault="00657DB0" w:rsidP="00657DB0">
      <w:pPr>
        <w:pStyle w:val="BodyText"/>
        <w:rPr>
          <w:lang w:eastAsia="de-DE"/>
        </w:rPr>
      </w:pPr>
      <w:r w:rsidRPr="007132D5">
        <w:rPr>
          <w:lang w:eastAsia="de-DE"/>
        </w:rPr>
        <w:t xml:space="preserve">As well as being able to display </w:t>
      </w:r>
      <w:r w:rsidR="007A396C">
        <w:rPr>
          <w:lang w:eastAsia="de-DE"/>
        </w:rPr>
        <w:t>the Traffic Image</w:t>
      </w:r>
      <w:r w:rsidRPr="007132D5">
        <w:rPr>
          <w:lang w:eastAsia="de-DE"/>
        </w:rPr>
        <w:t xml:space="preserve">, the HMI system should be able to display other VTS relevant data including AIS </w:t>
      </w:r>
      <w:proofErr w:type="spellStart"/>
      <w:r w:rsidRPr="007132D5">
        <w:rPr>
          <w:lang w:eastAsia="de-DE"/>
        </w:rPr>
        <w:t>AtoN</w:t>
      </w:r>
      <w:proofErr w:type="spellEnd"/>
      <w:r w:rsidRPr="007132D5">
        <w:rPr>
          <w:lang w:eastAsia="de-DE"/>
        </w:rPr>
        <w:t>, Search and Rescue information and the like, where appropriate.  Display of these additional information sets should be selectable by the VTSO.  Specifications for specific VTS implementations should include functional descriptions of the various operational information sets that are required to be displayed to the VTSO.</w:t>
      </w:r>
    </w:p>
    <w:p w14:paraId="6BDE62CF" w14:textId="77777777" w:rsidR="00657DB0" w:rsidRPr="007132D5" w:rsidRDefault="00657DB0" w:rsidP="007A396C">
      <w:pPr>
        <w:pStyle w:val="Heading4"/>
        <w:tabs>
          <w:tab w:val="num" w:pos="0"/>
        </w:tabs>
        <w:ind w:left="1134" w:hanging="1134"/>
      </w:pPr>
      <w:bookmarkStart w:id="69" w:name="_Toc63412042"/>
      <w:r w:rsidRPr="007132D5">
        <w:lastRenderedPageBreak/>
        <w:t>Environmental Information</w:t>
      </w:r>
      <w:bookmarkEnd w:id="69"/>
    </w:p>
    <w:p w14:paraId="4D8193B6" w14:textId="77777777" w:rsidR="00657DB0" w:rsidRPr="007132D5" w:rsidRDefault="00657DB0" w:rsidP="00657DB0">
      <w:pPr>
        <w:pStyle w:val="BodyText"/>
        <w:rPr>
          <w:lang w:eastAsia="de-DE"/>
        </w:rPr>
      </w:pPr>
      <w:r w:rsidRPr="007132D5">
        <w:rPr>
          <w:lang w:eastAsia="de-DE"/>
        </w:rPr>
        <w:t>The HMI should be able to display the information derived from the available meteorological and hydrographical data gathered from both local sensors and remote agencies as required.</w:t>
      </w:r>
    </w:p>
    <w:p w14:paraId="7F0C9856" w14:textId="77777777" w:rsidR="00657DB0" w:rsidRPr="007132D5" w:rsidRDefault="00657DB0" w:rsidP="00657DB0">
      <w:pPr>
        <w:pStyle w:val="BodyText"/>
        <w:rPr>
          <w:lang w:eastAsia="de-DE"/>
        </w:rPr>
      </w:pPr>
      <w:r w:rsidRPr="007132D5">
        <w:rPr>
          <w:lang w:eastAsia="de-DE"/>
        </w:rPr>
        <w:t>Depending upon the nature and extent of the available data, and the operational context in which the data may be used, the data may be tightly integrated with the traffic image display or the data may be displayed on a standalone display device.</w:t>
      </w:r>
    </w:p>
    <w:p w14:paraId="213D18AD" w14:textId="77777777" w:rsidR="00657DB0" w:rsidRPr="007132D5" w:rsidRDefault="00657DB0" w:rsidP="00657DB0">
      <w:pPr>
        <w:pStyle w:val="BodyText"/>
        <w:rPr>
          <w:lang w:eastAsia="de-DE"/>
        </w:rPr>
      </w:pPr>
      <w:r w:rsidRPr="007132D5">
        <w:rPr>
          <w:lang w:eastAsia="de-DE"/>
        </w:rPr>
        <w:t>Care must be taken to ensure that the display of environmental data is complementary to the VTSO role and that the display of this data does not 'distract' the VTSO.</w:t>
      </w:r>
    </w:p>
    <w:p w14:paraId="3FE85B05" w14:textId="77777777" w:rsidR="00657DB0" w:rsidRPr="007132D5" w:rsidRDefault="00657DB0" w:rsidP="007A396C">
      <w:pPr>
        <w:pStyle w:val="Heading4"/>
        <w:tabs>
          <w:tab w:val="num" w:pos="0"/>
        </w:tabs>
        <w:ind w:left="1134" w:hanging="1134"/>
      </w:pPr>
      <w:bookmarkStart w:id="70" w:name="_Toc63412043"/>
      <w:r w:rsidRPr="007132D5">
        <w:t>Decision Support Presentation</w:t>
      </w:r>
      <w:bookmarkEnd w:id="70"/>
    </w:p>
    <w:p w14:paraId="4FF8B52B" w14:textId="77777777" w:rsidR="00657DB0" w:rsidRPr="007132D5" w:rsidRDefault="00657DB0" w:rsidP="00657DB0">
      <w:pPr>
        <w:pStyle w:val="BodyText"/>
        <w:rPr>
          <w:lang w:eastAsia="de-DE"/>
        </w:rPr>
      </w:pPr>
      <w:r w:rsidRPr="007132D5">
        <w:rPr>
          <w:lang w:eastAsia="de-DE"/>
        </w:rPr>
        <w:t>The HMI system should be able to support the decision support functionality.</w:t>
      </w:r>
    </w:p>
    <w:p w14:paraId="134B111C" w14:textId="77777777" w:rsidR="00657DB0" w:rsidRPr="007132D5" w:rsidRDefault="00657DB0" w:rsidP="00657DB0">
      <w:pPr>
        <w:pStyle w:val="BodyText"/>
        <w:rPr>
          <w:lang w:eastAsia="de-DE"/>
        </w:rPr>
      </w:pPr>
      <w:r w:rsidRPr="007132D5">
        <w:rPr>
          <w:lang w:eastAsia="de-DE"/>
        </w:rPr>
        <w:t>The functionality can be made available to the VTSO in a number of different implementations including, but not limited to:</w:t>
      </w:r>
    </w:p>
    <w:p w14:paraId="41DC1485" w14:textId="77777777" w:rsidR="00657DB0" w:rsidRPr="007132D5" w:rsidRDefault="00657DB0" w:rsidP="00657DB0">
      <w:pPr>
        <w:pStyle w:val="Bullet1"/>
      </w:pPr>
      <w:r>
        <w:t>g</w:t>
      </w:r>
      <w:r w:rsidRPr="007132D5">
        <w:t>raphically explicit 'tool buttons' often supported by short descriptive phrases.  It should be possible, in the HMI, to select display of buttons, text or both.  User configurable 'tool bars' may be used to group tool buttons;</w:t>
      </w:r>
    </w:p>
    <w:p w14:paraId="330C18BF" w14:textId="77777777" w:rsidR="00657DB0" w:rsidRPr="007132D5" w:rsidRDefault="00657DB0" w:rsidP="00657DB0">
      <w:pPr>
        <w:pStyle w:val="Bullet1"/>
      </w:pPr>
      <w:r>
        <w:t>c</w:t>
      </w:r>
      <w:r w:rsidRPr="007132D5">
        <w:t>ontext sensitive menus, with content depending on cursor location;</w:t>
      </w:r>
    </w:p>
    <w:p w14:paraId="721E1679" w14:textId="77777777" w:rsidR="00657DB0" w:rsidRPr="007132D5" w:rsidRDefault="00657DB0" w:rsidP="00657DB0">
      <w:pPr>
        <w:pStyle w:val="Bullet1"/>
        <w:rPr>
          <w:lang w:eastAsia="de-DE"/>
        </w:rPr>
      </w:pPr>
      <w:r>
        <w:t>d</w:t>
      </w:r>
      <w:r w:rsidRPr="007132D5">
        <w:t>edicated function keys and/or key-stroke short-cuts.</w:t>
      </w:r>
    </w:p>
    <w:p w14:paraId="07511DEA" w14:textId="77777777" w:rsidR="00657DB0" w:rsidRPr="007132D5" w:rsidRDefault="00657DB0" w:rsidP="00657DB0">
      <w:pPr>
        <w:pStyle w:val="BodyText"/>
        <w:rPr>
          <w:lang w:eastAsia="de-DE"/>
        </w:rPr>
      </w:pPr>
      <w:r w:rsidRPr="007132D5">
        <w:rPr>
          <w:lang w:eastAsia="de-DE"/>
        </w:rPr>
        <w:t xml:space="preserve">The HMI interaction should be intuitive and efficient.  Wherever possible, the number of </w:t>
      </w:r>
      <w:proofErr w:type="gramStart"/>
      <w:r w:rsidRPr="007132D5">
        <w:rPr>
          <w:lang w:eastAsia="de-DE"/>
        </w:rPr>
        <w:t>key strokes</w:t>
      </w:r>
      <w:proofErr w:type="gramEnd"/>
      <w:r w:rsidRPr="007132D5">
        <w:rPr>
          <w:lang w:eastAsia="de-DE"/>
        </w:rPr>
        <w:t xml:space="preserve"> should be minimised.  Input fields should be, where possible, filled with appropriate default values by the system.</w:t>
      </w:r>
    </w:p>
    <w:p w14:paraId="4DF55A85" w14:textId="77777777" w:rsidR="00657DB0" w:rsidRPr="007132D5" w:rsidRDefault="00657DB0" w:rsidP="00657DB0">
      <w:pPr>
        <w:pStyle w:val="Heading4"/>
        <w:tabs>
          <w:tab w:val="num" w:pos="0"/>
        </w:tabs>
        <w:ind w:left="1134" w:hanging="1134"/>
      </w:pPr>
      <w:r w:rsidRPr="007132D5">
        <w:t>Alerts</w:t>
      </w:r>
    </w:p>
    <w:p w14:paraId="589E8937" w14:textId="77777777" w:rsidR="00657DB0" w:rsidRPr="007132D5" w:rsidRDefault="00657DB0" w:rsidP="00657DB0">
      <w:pPr>
        <w:pStyle w:val="BodyText"/>
        <w:rPr>
          <w:lang w:eastAsia="de-DE"/>
        </w:rPr>
      </w:pPr>
      <w:r w:rsidRPr="007132D5">
        <w:rPr>
          <w:lang w:eastAsia="de-DE"/>
        </w:rPr>
        <w:t>When specifying a VTS system, care has to be taken to specifically define terms such as Alert, Fault, Warning, Notice, Hazard and Alarm, as user reactions will be dictated by those definitions.</w:t>
      </w:r>
    </w:p>
    <w:p w14:paraId="5502E835" w14:textId="77777777" w:rsidR="00657DB0" w:rsidRPr="007132D5" w:rsidRDefault="00657DB0" w:rsidP="00657DB0">
      <w:pPr>
        <w:pStyle w:val="Heading3"/>
        <w:tabs>
          <w:tab w:val="num" w:pos="0"/>
        </w:tabs>
        <w:ind w:left="992" w:hanging="992"/>
      </w:pPr>
      <w:bookmarkStart w:id="71" w:name="_Toc63412044"/>
      <w:r w:rsidRPr="007132D5">
        <w:t>Electro-Optical Sensor Data Display and Control</w:t>
      </w:r>
      <w:bookmarkEnd w:id="71"/>
    </w:p>
    <w:p w14:paraId="6B93224D" w14:textId="77777777" w:rsidR="00657DB0" w:rsidRPr="007132D5" w:rsidRDefault="00657DB0" w:rsidP="00657DB0">
      <w:pPr>
        <w:pStyle w:val="BodyText"/>
        <w:rPr>
          <w:lang w:eastAsia="de-DE"/>
        </w:rPr>
      </w:pPr>
      <w:r w:rsidRPr="007132D5">
        <w:rPr>
          <w:lang w:eastAsia="de-DE"/>
        </w:rPr>
        <w:t>EOS derived data (video) is typically displayed separately to the main traffic image displays.</w:t>
      </w:r>
    </w:p>
    <w:p w14:paraId="0697D724" w14:textId="77777777" w:rsidR="00657DB0" w:rsidRPr="007132D5" w:rsidRDefault="00657DB0" w:rsidP="00657DB0">
      <w:pPr>
        <w:pStyle w:val="BodyText"/>
        <w:rPr>
          <w:lang w:eastAsia="de-DE"/>
        </w:rPr>
      </w:pPr>
      <w:r w:rsidRPr="007132D5">
        <w:rPr>
          <w:lang w:eastAsia="de-DE"/>
        </w:rPr>
        <w:t>EOS control (PTZ) can be tightly integrated with the traffic image display such that that target vessels can be indicated to the EOS system for identification and tracking.</w:t>
      </w:r>
    </w:p>
    <w:p w14:paraId="0A253A9A" w14:textId="77777777" w:rsidR="00657DB0" w:rsidRPr="007132D5" w:rsidRDefault="00657DB0" w:rsidP="00657DB0">
      <w:pPr>
        <w:pStyle w:val="BodyText"/>
        <w:rPr>
          <w:lang w:eastAsia="de-DE"/>
        </w:rPr>
      </w:pPr>
      <w:r w:rsidRPr="007132D5">
        <w:rPr>
          <w:lang w:eastAsia="de-DE"/>
        </w:rPr>
        <w:t xml:space="preserve">In </w:t>
      </w:r>
      <w:proofErr w:type="gramStart"/>
      <w:r w:rsidRPr="007132D5">
        <w:rPr>
          <w:lang w:eastAsia="de-DE"/>
        </w:rPr>
        <w:t>addition</w:t>
      </w:r>
      <w:proofErr w:type="gramEnd"/>
      <w:r w:rsidRPr="007132D5">
        <w:rPr>
          <w:lang w:eastAsia="de-DE"/>
        </w:rPr>
        <w:t xml:space="preserve"> various methods of manual PTZ control can be utilised.</w:t>
      </w:r>
    </w:p>
    <w:p w14:paraId="5145D41A" w14:textId="77777777" w:rsidR="00657DB0" w:rsidRDefault="00657DB0" w:rsidP="00657DB0">
      <w:pPr>
        <w:pStyle w:val="Heading2"/>
        <w:keepNext w:val="0"/>
        <w:keepLines w:val="0"/>
        <w:tabs>
          <w:tab w:val="num" w:pos="0"/>
        </w:tabs>
        <w:spacing w:line="240" w:lineRule="auto"/>
        <w:ind w:left="851" w:right="0" w:hanging="851"/>
        <w:rPr>
          <w:lang w:eastAsia="de-DE"/>
        </w:rPr>
      </w:pPr>
      <w:bookmarkStart w:id="72" w:name="_Toc63412045"/>
      <w:r w:rsidRPr="007132D5">
        <w:rPr>
          <w:lang w:eastAsia="de-DE"/>
        </w:rPr>
        <w:t>Functional Requirements</w:t>
      </w:r>
      <w:bookmarkEnd w:id="72"/>
    </w:p>
    <w:p w14:paraId="7EE6BF16" w14:textId="77777777" w:rsidR="00657DB0" w:rsidRPr="00346A59" w:rsidRDefault="00657DB0" w:rsidP="00657DB0">
      <w:pPr>
        <w:pStyle w:val="Heading2separationline"/>
      </w:pPr>
    </w:p>
    <w:p w14:paraId="753DA06E" w14:textId="77777777" w:rsidR="00657DB0" w:rsidRPr="007132D5" w:rsidRDefault="00657DB0" w:rsidP="00657DB0">
      <w:pPr>
        <w:pStyle w:val="Heading3"/>
        <w:tabs>
          <w:tab w:val="num" w:pos="0"/>
        </w:tabs>
        <w:ind w:left="992" w:hanging="992"/>
      </w:pPr>
      <w:bookmarkStart w:id="73" w:name="_Toc63412046"/>
      <w:r w:rsidRPr="007132D5">
        <w:lastRenderedPageBreak/>
        <w:t>System Status and Control</w:t>
      </w:r>
      <w:bookmarkEnd w:id="73"/>
    </w:p>
    <w:p w14:paraId="58409C76" w14:textId="77777777" w:rsidR="00657DB0" w:rsidRPr="007132D5" w:rsidRDefault="00657DB0" w:rsidP="00657DB0">
      <w:pPr>
        <w:pStyle w:val="BodyText"/>
        <w:rPr>
          <w:lang w:eastAsia="de-DE"/>
        </w:rPr>
      </w:pPr>
      <w:r w:rsidRPr="007132D5">
        <w:rPr>
          <w:lang w:eastAsia="de-DE"/>
        </w:rPr>
        <w:t>The HMI should be capable of presenting the overall status of all the major system elements/subsystems and the infrastructure.  Typically, this will include:</w:t>
      </w:r>
    </w:p>
    <w:p w14:paraId="41BF487D" w14:textId="77777777" w:rsidR="00657DB0" w:rsidRPr="007132D5" w:rsidRDefault="00657DB0" w:rsidP="00657DB0">
      <w:pPr>
        <w:pStyle w:val="Bullet1"/>
      </w:pPr>
      <w:r>
        <w:t>c</w:t>
      </w:r>
      <w:r w:rsidRPr="007132D5">
        <w:t xml:space="preserve">ommunications – </w:t>
      </w:r>
      <w:r>
        <w:t>d</w:t>
      </w:r>
      <w:r w:rsidRPr="007132D5">
        <w:t xml:space="preserve">ata and </w:t>
      </w:r>
      <w:r>
        <w:t>v</w:t>
      </w:r>
      <w:r w:rsidRPr="007132D5">
        <w:t>oice;</w:t>
      </w:r>
    </w:p>
    <w:p w14:paraId="624CB348" w14:textId="77777777" w:rsidR="00657DB0" w:rsidRPr="007132D5" w:rsidRDefault="00657DB0" w:rsidP="00657DB0">
      <w:pPr>
        <w:pStyle w:val="Bullet1"/>
      </w:pPr>
      <w:r>
        <w:t>s</w:t>
      </w:r>
      <w:r w:rsidRPr="007132D5">
        <w:t>ensors;</w:t>
      </w:r>
    </w:p>
    <w:p w14:paraId="3386C320" w14:textId="77777777" w:rsidR="00657DB0" w:rsidRPr="007132D5" w:rsidRDefault="00657DB0" w:rsidP="00657DB0">
      <w:pPr>
        <w:pStyle w:val="Bullet1"/>
      </w:pPr>
      <w:r>
        <w:t>m</w:t>
      </w:r>
      <w:r w:rsidRPr="007132D5">
        <w:t>ain Information Technology (IT) hardware elements - servers, processors, PC, workstations, data storage.</w:t>
      </w:r>
    </w:p>
    <w:p w14:paraId="53F860AA" w14:textId="77777777" w:rsidR="00657DB0" w:rsidRPr="007132D5" w:rsidRDefault="00657DB0" w:rsidP="00657DB0">
      <w:pPr>
        <w:pStyle w:val="BodyText"/>
        <w:rPr>
          <w:lang w:eastAsia="de-DE"/>
        </w:rPr>
      </w:pPr>
      <w:r w:rsidRPr="007132D5">
        <w:rPr>
          <w:lang w:eastAsia="de-DE"/>
        </w:rPr>
        <w:t>It is essential that the VTSO, VTS Supervisor and maintenance personnel are provided with an intuitive, timely and readily accessible view of the VTS System status and health.  The required level of detail may depend upon the role of the user in the system.  Sub-system status may be summarised hierarchically to suit each anticipated situation.</w:t>
      </w:r>
    </w:p>
    <w:p w14:paraId="7AA142E1" w14:textId="77777777" w:rsidR="00657DB0" w:rsidRPr="007132D5" w:rsidRDefault="00657DB0" w:rsidP="00657DB0">
      <w:pPr>
        <w:pStyle w:val="BodyText"/>
        <w:rPr>
          <w:lang w:eastAsia="de-DE"/>
        </w:rPr>
      </w:pPr>
      <w:r w:rsidRPr="007132D5">
        <w:rPr>
          <w:lang w:eastAsia="de-DE"/>
        </w:rPr>
        <w:t>The HMI for system status and control should accommodate the specific roles and rights of the users.</w:t>
      </w:r>
    </w:p>
    <w:p w14:paraId="178FABE0" w14:textId="77777777" w:rsidR="00657DB0" w:rsidRPr="007132D5" w:rsidRDefault="00657DB0" w:rsidP="00657DB0">
      <w:pPr>
        <w:pStyle w:val="BodyText"/>
        <w:rPr>
          <w:lang w:eastAsia="de-DE"/>
        </w:rPr>
      </w:pPr>
      <w:r w:rsidRPr="007132D5">
        <w:rPr>
          <w:lang w:eastAsia="de-DE"/>
        </w:rPr>
        <w:t>The HMI should provide the VTSO with the ability to enter appropriate commands to control the system sensors.  However, where possible, the sensors should be fully autonomous.</w:t>
      </w:r>
    </w:p>
    <w:p w14:paraId="7DC166D8" w14:textId="77777777" w:rsidR="00657DB0" w:rsidRPr="007132D5" w:rsidRDefault="00657DB0" w:rsidP="00657DB0">
      <w:pPr>
        <w:pStyle w:val="BodyText"/>
        <w:rPr>
          <w:lang w:eastAsia="de-DE"/>
        </w:rPr>
      </w:pPr>
      <w:r w:rsidRPr="007132D5">
        <w:rPr>
          <w:lang w:eastAsia="de-DE"/>
        </w:rPr>
        <w:t>The HMI should provide for the control, operation and status of the record and replay capability.</w:t>
      </w:r>
    </w:p>
    <w:p w14:paraId="7F936EB1"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74" w:name="_Toc63412047"/>
      <w:r w:rsidRPr="007132D5">
        <w:rPr>
          <w:lang w:eastAsia="de-DE"/>
        </w:rPr>
        <w:t>Specific Design, Configuration, Installation and Maintenance Considerations</w:t>
      </w:r>
      <w:bookmarkEnd w:id="74"/>
    </w:p>
    <w:p w14:paraId="560A70D0" w14:textId="77777777" w:rsidR="00657DB0" w:rsidRPr="007132D5" w:rsidRDefault="00657DB0" w:rsidP="00657DB0">
      <w:pPr>
        <w:pStyle w:val="Heading2separationline"/>
      </w:pPr>
    </w:p>
    <w:p w14:paraId="6996C6C8" w14:textId="77777777" w:rsidR="00657DB0" w:rsidRPr="007132D5" w:rsidRDefault="00657DB0" w:rsidP="00657DB0">
      <w:pPr>
        <w:pStyle w:val="Heading3"/>
        <w:tabs>
          <w:tab w:val="num" w:pos="0"/>
        </w:tabs>
        <w:ind w:left="992" w:hanging="992"/>
      </w:pPr>
      <w:bookmarkStart w:id="75" w:name="_Toc63412048"/>
      <w:r w:rsidRPr="007132D5">
        <w:t>Physical Layout</w:t>
      </w:r>
      <w:bookmarkEnd w:id="75"/>
    </w:p>
    <w:p w14:paraId="5854E416" w14:textId="77777777" w:rsidR="00657DB0" w:rsidRPr="007132D5" w:rsidRDefault="00657DB0" w:rsidP="00657DB0">
      <w:pPr>
        <w:pStyle w:val="BodyText"/>
        <w:rPr>
          <w:lang w:eastAsia="de-DE"/>
        </w:rPr>
      </w:pPr>
      <w:r w:rsidRPr="007132D5">
        <w:rPr>
          <w:lang w:eastAsia="de-DE"/>
        </w:rPr>
        <w:t>The provision of Vessel Traffic Services is the prime objective of the VTSO and the physical layout of the VTS centre should serve to enhance the ability to provide the service.</w:t>
      </w:r>
    </w:p>
    <w:p w14:paraId="4BBEFC61" w14:textId="77777777" w:rsidR="00657DB0" w:rsidRPr="007132D5" w:rsidRDefault="00657DB0" w:rsidP="00657DB0">
      <w:pPr>
        <w:pStyle w:val="BodyText"/>
        <w:rPr>
          <w:lang w:eastAsia="de-DE"/>
        </w:rPr>
      </w:pPr>
      <w:r w:rsidRPr="007132D5">
        <w:rPr>
          <w:lang w:eastAsia="de-DE"/>
        </w:rPr>
        <w:t>The VTS centre layout should consider:</w:t>
      </w:r>
    </w:p>
    <w:p w14:paraId="78E4EDA7" w14:textId="77777777" w:rsidR="00657DB0" w:rsidRPr="007132D5" w:rsidRDefault="00657DB0" w:rsidP="00657DB0">
      <w:pPr>
        <w:pStyle w:val="Bullet1"/>
      </w:pPr>
      <w:r>
        <w:t>r</w:t>
      </w:r>
      <w:r w:rsidRPr="007132D5">
        <w:t>oom layout;</w:t>
      </w:r>
    </w:p>
    <w:p w14:paraId="017E0666" w14:textId="77777777" w:rsidR="00657DB0" w:rsidRPr="007132D5" w:rsidRDefault="00657DB0" w:rsidP="00657DB0">
      <w:pPr>
        <w:pStyle w:val="Bullet1"/>
      </w:pPr>
      <w:r>
        <w:t>a</w:t>
      </w:r>
      <w:r w:rsidRPr="007132D5">
        <w:t>mbient lighting and comfort settings;</w:t>
      </w:r>
    </w:p>
    <w:p w14:paraId="5AC82BBA" w14:textId="77777777" w:rsidR="00657DB0" w:rsidRPr="007132D5" w:rsidRDefault="00657DB0" w:rsidP="00657DB0">
      <w:pPr>
        <w:pStyle w:val="Bullet1"/>
      </w:pPr>
      <w:r>
        <w:t>n</w:t>
      </w:r>
      <w:r w:rsidRPr="007132D5">
        <w:t>oise levels, background machine noise as well as voice communications;</w:t>
      </w:r>
    </w:p>
    <w:p w14:paraId="4C427302" w14:textId="77777777" w:rsidR="00657DB0" w:rsidRPr="007132D5" w:rsidRDefault="00657DB0" w:rsidP="00657DB0">
      <w:pPr>
        <w:pStyle w:val="Bullet1"/>
      </w:pPr>
      <w:r>
        <w:t>s</w:t>
      </w:r>
      <w:r w:rsidRPr="007132D5">
        <w:t>creen specifications, including resolution, size, etc.;</w:t>
      </w:r>
    </w:p>
    <w:p w14:paraId="2C43035F" w14:textId="77777777" w:rsidR="00657DB0" w:rsidRPr="007132D5" w:rsidRDefault="00657DB0" w:rsidP="00657DB0">
      <w:pPr>
        <w:pStyle w:val="Bullet1"/>
      </w:pPr>
      <w:r>
        <w:t>n</w:t>
      </w:r>
      <w:r w:rsidRPr="007132D5">
        <w:t>umber of screens per VTSO workstation and their arrangement;</w:t>
      </w:r>
    </w:p>
    <w:p w14:paraId="21E51FB7" w14:textId="77777777" w:rsidR="00657DB0" w:rsidRPr="007132D5" w:rsidRDefault="00657DB0" w:rsidP="00657DB0">
      <w:pPr>
        <w:pStyle w:val="Bullet1"/>
      </w:pPr>
      <w:r>
        <w:t>n</w:t>
      </w:r>
      <w:r w:rsidRPr="007132D5">
        <w:t>umber of workstations and operational sectors;</w:t>
      </w:r>
    </w:p>
    <w:p w14:paraId="6DFE7EE7" w14:textId="77777777" w:rsidR="00657DB0" w:rsidRPr="007132D5" w:rsidRDefault="00657DB0" w:rsidP="00657DB0">
      <w:pPr>
        <w:pStyle w:val="Bullet1"/>
      </w:pPr>
      <w:r>
        <w:t>w</w:t>
      </w:r>
      <w:r w:rsidRPr="007132D5">
        <w:t>all screen displays.</w:t>
      </w:r>
    </w:p>
    <w:p w14:paraId="57575270" w14:textId="77777777" w:rsidR="00657DB0" w:rsidRPr="007132D5" w:rsidRDefault="00657DB0" w:rsidP="00657DB0">
      <w:pPr>
        <w:pStyle w:val="BodyText"/>
        <w:rPr>
          <w:lang w:eastAsia="de-DE"/>
        </w:rPr>
      </w:pPr>
      <w:r w:rsidRPr="007132D5">
        <w:rPr>
          <w:lang w:eastAsia="de-DE"/>
        </w:rPr>
        <w:t>The VTS centre user environment is of paramount importance to create a comfortable and safe office type background to facilitate concentration and to minimise distractions.</w:t>
      </w:r>
    </w:p>
    <w:p w14:paraId="4C026987" w14:textId="77777777" w:rsidR="00657DB0" w:rsidRPr="007132D5" w:rsidRDefault="00657DB0" w:rsidP="00657DB0">
      <w:pPr>
        <w:pStyle w:val="BodyText"/>
        <w:rPr>
          <w:lang w:eastAsia="de-DE"/>
        </w:rPr>
      </w:pPr>
      <w:r w:rsidRPr="007132D5">
        <w:rPr>
          <w:lang w:eastAsia="de-DE"/>
        </w:rPr>
        <w:lastRenderedPageBreak/>
        <w:t>Ergonomics should offer comfort for long periods of use and offer adjustments to minimise fatigue factors.</w:t>
      </w:r>
    </w:p>
    <w:p w14:paraId="13974DE4" w14:textId="77777777" w:rsidR="00657DB0" w:rsidRPr="007132D5" w:rsidRDefault="00657DB0" w:rsidP="00657DB0">
      <w:pPr>
        <w:pStyle w:val="BodyText"/>
        <w:rPr>
          <w:lang w:eastAsia="de-DE"/>
        </w:rPr>
      </w:pPr>
      <w:r w:rsidRPr="007132D5">
        <w:rPr>
          <w:lang w:eastAsia="de-DE"/>
        </w:rPr>
        <w:t>The environment should consider the advantages of air-conditioning, good and appropriate lighting, minimisation of externally and internally generated noise distractions, nearby rest facilities to minimise user downtime, and well-designed interaction with the available voice communications e.g. via voice switching system to combine telephone, hotlines, ship to shore, VTSO to VTSO, VTS to VTS, VoIP, etc.</w:t>
      </w:r>
    </w:p>
    <w:p w14:paraId="2E93E23F" w14:textId="77777777" w:rsidR="00657DB0" w:rsidRPr="007132D5" w:rsidRDefault="00657DB0" w:rsidP="00657DB0">
      <w:pPr>
        <w:pStyle w:val="BodyText"/>
        <w:rPr>
          <w:lang w:eastAsia="de-DE"/>
        </w:rPr>
      </w:pPr>
      <w:r w:rsidRPr="007132D5">
        <w:rPr>
          <w:lang w:eastAsia="de-DE"/>
        </w:rPr>
        <w:t>The layout should also consider emergency procedures and the role of the VTS centre in emergencies, as part of a coherent regional or national infrastructure.</w:t>
      </w:r>
    </w:p>
    <w:p w14:paraId="7A5B4A1F" w14:textId="77777777" w:rsidR="00657DB0" w:rsidRPr="007132D5" w:rsidRDefault="00657DB0" w:rsidP="00657DB0">
      <w:pPr>
        <w:pStyle w:val="BodyText"/>
        <w:rPr>
          <w:lang w:eastAsia="de-DE"/>
        </w:rPr>
      </w:pPr>
      <w:r w:rsidRPr="007132D5">
        <w:rPr>
          <w:lang w:eastAsia="de-DE"/>
        </w:rPr>
        <w:t>When contemplating a new or refurbished VTS centre, consideration should be given to seek ergonomic design consultancy to assist in defining the optimum design for the centre.</w:t>
      </w:r>
    </w:p>
    <w:p w14:paraId="1B379328" w14:textId="77777777" w:rsidR="00657DB0" w:rsidRPr="007132D5" w:rsidRDefault="00657DB0" w:rsidP="00657DB0">
      <w:pPr>
        <w:pStyle w:val="Heading3"/>
        <w:tabs>
          <w:tab w:val="num" w:pos="0"/>
        </w:tabs>
        <w:ind w:left="992" w:hanging="992"/>
      </w:pPr>
      <w:bookmarkStart w:id="76" w:name="_Toc63412049"/>
      <w:r w:rsidRPr="007132D5">
        <w:t>Screen Layout</w:t>
      </w:r>
      <w:bookmarkEnd w:id="76"/>
    </w:p>
    <w:p w14:paraId="3E151DCE" w14:textId="77777777" w:rsidR="00657DB0" w:rsidRPr="007132D5" w:rsidRDefault="00657DB0" w:rsidP="00657DB0">
      <w:pPr>
        <w:pStyle w:val="BodyText"/>
        <w:rPr>
          <w:lang w:eastAsia="de-DE"/>
        </w:rPr>
      </w:pPr>
      <w:r w:rsidRPr="007132D5">
        <w:rPr>
          <w:lang w:eastAsia="de-DE"/>
        </w:rPr>
        <w:t>The monitor / display real estate design needs to consider the appropriate use of multiple windows, pop-up windows, locked and flexible window positioning, overlapping and side by side windows containing chart data, textual information and dedicated status information etc.  The relative importance of each information type needs to be accommodated within the adopted design, in particular the traffic image should remain visible.</w:t>
      </w:r>
    </w:p>
    <w:p w14:paraId="4B252B1F" w14:textId="77777777" w:rsidR="00657DB0" w:rsidRPr="007132D5" w:rsidRDefault="00657DB0" w:rsidP="00657DB0">
      <w:pPr>
        <w:pStyle w:val="BodyText"/>
        <w:rPr>
          <w:lang w:eastAsia="de-DE"/>
        </w:rPr>
      </w:pPr>
      <w:r w:rsidRPr="007132D5">
        <w:rPr>
          <w:lang w:eastAsia="de-DE"/>
        </w:rPr>
        <w:t>In the case of workstations employing multiple screens, care should be taken to ensure that the same concepts of window management are extended over the entire screen real estate.</w:t>
      </w:r>
    </w:p>
    <w:p w14:paraId="6BF42272" w14:textId="77777777" w:rsidR="00657DB0" w:rsidRPr="007132D5" w:rsidRDefault="00657DB0" w:rsidP="00657DB0">
      <w:pPr>
        <w:pStyle w:val="BodyText"/>
        <w:rPr>
          <w:lang w:eastAsia="de-DE"/>
        </w:rPr>
      </w:pPr>
      <w:r w:rsidRPr="007132D5">
        <w:rPr>
          <w:lang w:eastAsia="de-DE"/>
        </w:rPr>
        <w:t>It is also important to ensure that the VTSO can easily keep track of the cursor position.</w:t>
      </w:r>
    </w:p>
    <w:p w14:paraId="0FDA559F" w14:textId="77777777" w:rsidR="00657DB0" w:rsidRPr="007132D5" w:rsidRDefault="00657DB0" w:rsidP="00657DB0">
      <w:pPr>
        <w:pStyle w:val="BodyText"/>
        <w:rPr>
          <w:lang w:eastAsia="de-DE"/>
        </w:rPr>
      </w:pPr>
      <w:r w:rsidRPr="007132D5">
        <w:rPr>
          <w:lang w:eastAsia="de-DE"/>
        </w:rPr>
        <w:t>The HMI should also allow selection and filtering of the presented information to tailor the display to the task in hand, including dedicated search functionality.</w:t>
      </w:r>
    </w:p>
    <w:p w14:paraId="46135EF2" w14:textId="77777777" w:rsidR="00657DB0" w:rsidRPr="007132D5" w:rsidRDefault="00657DB0" w:rsidP="00657DB0">
      <w:pPr>
        <w:pStyle w:val="BodyText"/>
        <w:rPr>
          <w:lang w:eastAsia="de-DE"/>
        </w:rPr>
      </w:pPr>
      <w:r w:rsidRPr="007132D5">
        <w:rPr>
          <w:lang w:eastAsia="de-DE"/>
        </w:rPr>
        <w:t>The HMI should also support the interactive and automated provision of help text to the VTSO.  For example, hovering the mouse over a particular tool button can result in the display of a concise help reference for the use of that particular tool.</w:t>
      </w:r>
    </w:p>
    <w:p w14:paraId="702E4DDE" w14:textId="77777777" w:rsidR="00657DB0" w:rsidRPr="007132D5" w:rsidRDefault="00657DB0" w:rsidP="00657DB0">
      <w:pPr>
        <w:pStyle w:val="BodyText"/>
        <w:rPr>
          <w:lang w:eastAsia="de-DE"/>
        </w:rPr>
      </w:pPr>
      <w:r w:rsidRPr="007132D5">
        <w:rPr>
          <w:lang w:eastAsia="de-DE"/>
        </w:rPr>
        <w:t>A specific button, such as F1, could be provided to enable quick and easy access to an on-line help reference menu, related to the VTS system and other specified support information.</w:t>
      </w:r>
    </w:p>
    <w:p w14:paraId="3B6E2354" w14:textId="77777777" w:rsidR="00657DB0" w:rsidRPr="007132D5" w:rsidRDefault="00657DB0" w:rsidP="00657DB0">
      <w:pPr>
        <w:pStyle w:val="BodyText"/>
        <w:rPr>
          <w:lang w:eastAsia="de-DE"/>
        </w:rPr>
      </w:pPr>
    </w:p>
    <w:p w14:paraId="0B4E13BA" w14:textId="77777777" w:rsidR="007E30DF" w:rsidRPr="00205D9B" w:rsidRDefault="00657DB0" w:rsidP="00DE2814">
      <w:pPr>
        <w:pStyle w:val="Heading1"/>
      </w:pPr>
      <w:bookmarkStart w:id="77" w:name="_Toc63412050"/>
      <w:r>
        <w:t>DECISION SUPPORT</w:t>
      </w:r>
      <w:bookmarkEnd w:id="77"/>
    </w:p>
    <w:p w14:paraId="4D57819D" w14:textId="77777777" w:rsidR="007E30DF" w:rsidRPr="00205D9B" w:rsidRDefault="007E30DF" w:rsidP="001349DB">
      <w:pPr>
        <w:pStyle w:val="Heading2separationline"/>
        <w:rPr>
          <w:sz w:val="24"/>
          <w:szCs w:val="24"/>
        </w:rPr>
      </w:pPr>
    </w:p>
    <w:p w14:paraId="311442F8" w14:textId="77777777" w:rsidR="00657DB0" w:rsidRPr="007132D5" w:rsidRDefault="00657DB0" w:rsidP="00657DB0">
      <w:pPr>
        <w:pStyle w:val="Heading2"/>
        <w:keepNext w:val="0"/>
        <w:keepLines w:val="0"/>
        <w:tabs>
          <w:tab w:val="num" w:pos="0"/>
        </w:tabs>
        <w:spacing w:line="240" w:lineRule="auto"/>
        <w:ind w:left="851" w:right="0" w:hanging="851"/>
      </w:pPr>
      <w:bookmarkStart w:id="78" w:name="_Toc63412051"/>
      <w:r w:rsidRPr="007132D5">
        <w:t>Introduction</w:t>
      </w:r>
      <w:bookmarkEnd w:id="78"/>
    </w:p>
    <w:p w14:paraId="715A0340" w14:textId="77777777" w:rsidR="00657DB0" w:rsidRPr="007132D5" w:rsidRDefault="00657DB0" w:rsidP="00657DB0">
      <w:pPr>
        <w:pStyle w:val="Heading2separationline"/>
      </w:pPr>
    </w:p>
    <w:p w14:paraId="253BA251" w14:textId="77777777" w:rsidR="00657DB0" w:rsidRPr="007132D5" w:rsidRDefault="00657DB0" w:rsidP="00657DB0">
      <w:pPr>
        <w:pStyle w:val="BodyText"/>
      </w:pPr>
      <w:r w:rsidRPr="007132D5">
        <w:t>Decision Support Tools process data in order to help decision-makers to assess situations and make decisions or plans.  Decision Support Tools and Functions analyse and model processes, possibly involving multiple sources of information, applying temporal and/or spatial prediction to assist decision-makers in their tasks.</w:t>
      </w:r>
    </w:p>
    <w:p w14:paraId="7BCEBED6" w14:textId="77777777" w:rsidR="00657DB0" w:rsidRPr="007132D5" w:rsidRDefault="00657DB0" w:rsidP="00657DB0">
      <w:pPr>
        <w:pStyle w:val="BodyText"/>
      </w:pPr>
      <w:r w:rsidRPr="007132D5">
        <w:lastRenderedPageBreak/>
        <w:t xml:space="preserve">The subject of Decision Support in VTS is under continuous evolution to support the Operation, Planning and Management of VTS.  This section contains a list of common functions which may assist in the </w:t>
      </w:r>
      <w:proofErr w:type="gramStart"/>
      <w:r w:rsidRPr="007132D5">
        <w:t>decision making</w:t>
      </w:r>
      <w:proofErr w:type="gramEnd"/>
      <w:r w:rsidRPr="007132D5">
        <w:t xml:space="preserve"> process.  This list is not exhaustive and, considering current developments, there is scope for expansion of the range of available tools and functions.</w:t>
      </w:r>
    </w:p>
    <w:p w14:paraId="457C0789" w14:textId="77777777" w:rsidR="00657DB0" w:rsidRPr="007132D5" w:rsidRDefault="00657DB0" w:rsidP="00657DB0">
      <w:pPr>
        <w:pStyle w:val="BodyText"/>
      </w:pPr>
      <w:r w:rsidRPr="007132D5">
        <w:t xml:space="preserve">VTS Authorities should consider those tools and functions that are appropriate for their operational requirements see IALA Guideline 1110 </w:t>
      </w:r>
      <w:r w:rsidRPr="007132D5">
        <w:fldChar w:fldCharType="begin"/>
      </w:r>
      <w:r w:rsidRPr="007132D5">
        <w:instrText xml:space="preserve"> REF _Ref409011193 \r \h </w:instrText>
      </w:r>
      <w:r w:rsidRPr="007132D5">
        <w:fldChar w:fldCharType="separate"/>
      </w:r>
      <w:r w:rsidRPr="007132D5">
        <w:t>[1]</w:t>
      </w:r>
      <w:r w:rsidRPr="007132D5">
        <w:fldChar w:fldCharType="end"/>
      </w:r>
      <w:r w:rsidRPr="007132D5">
        <w:t>.</w:t>
      </w:r>
    </w:p>
    <w:p w14:paraId="4239ECE9" w14:textId="77777777" w:rsidR="00657DB0" w:rsidRPr="007132D5" w:rsidRDefault="00657DB0" w:rsidP="00657DB0">
      <w:pPr>
        <w:pStyle w:val="Heading2"/>
        <w:keepNext w:val="0"/>
        <w:keepLines w:val="0"/>
        <w:tabs>
          <w:tab w:val="num" w:pos="0"/>
        </w:tabs>
        <w:spacing w:line="240" w:lineRule="auto"/>
        <w:ind w:left="851" w:right="0" w:hanging="851"/>
      </w:pPr>
      <w:bookmarkStart w:id="79" w:name="_Toc63412052"/>
      <w:r w:rsidRPr="007132D5">
        <w:t>Definitions and references</w:t>
      </w:r>
      <w:bookmarkEnd w:id="79"/>
    </w:p>
    <w:p w14:paraId="43426DD4" w14:textId="77777777" w:rsidR="00657DB0" w:rsidRPr="007132D5" w:rsidRDefault="00657DB0" w:rsidP="00657DB0">
      <w:pPr>
        <w:pStyle w:val="Heading2separationline"/>
      </w:pPr>
    </w:p>
    <w:p w14:paraId="667C26EB" w14:textId="77777777" w:rsidR="00657DB0" w:rsidRPr="007132D5" w:rsidRDefault="00657DB0" w:rsidP="00657DB0">
      <w:pPr>
        <w:pStyle w:val="Heading3"/>
        <w:tabs>
          <w:tab w:val="num" w:pos="0"/>
        </w:tabs>
        <w:ind w:left="992" w:hanging="992"/>
      </w:pPr>
      <w:bookmarkStart w:id="80" w:name="_Toc63412053"/>
      <w:r w:rsidRPr="007132D5">
        <w:t>Definitions</w:t>
      </w:r>
      <w:bookmarkEnd w:id="80"/>
    </w:p>
    <w:p w14:paraId="43EDFB75" w14:textId="77777777" w:rsidR="00657DB0" w:rsidRPr="007132D5" w:rsidRDefault="00657DB0" w:rsidP="00657DB0">
      <w:pPr>
        <w:pStyle w:val="BodyText"/>
      </w:pPr>
      <w:r w:rsidRPr="007132D5">
        <w:rPr>
          <w:b/>
        </w:rPr>
        <w:t>Decision Support Tool (DST)</w:t>
      </w:r>
      <w:r>
        <w:t xml:space="preserve"> – a </w:t>
      </w:r>
      <w:r w:rsidRPr="007132D5">
        <w:t>VTS decision support tool assists the decision-maker at an operational, planning and management level.  This may be in real-time or at a tactical or strategic level.</w:t>
      </w:r>
    </w:p>
    <w:p w14:paraId="1BD49B89" w14:textId="77777777" w:rsidR="00657DB0" w:rsidRPr="007132D5" w:rsidRDefault="00657DB0" w:rsidP="00657DB0">
      <w:pPr>
        <w:pStyle w:val="BodyText"/>
      </w:pPr>
      <w:r w:rsidRPr="007132D5">
        <w:rPr>
          <w:b/>
        </w:rPr>
        <w:t>Decision Support Function (DSF)</w:t>
      </w:r>
      <w:r>
        <w:t xml:space="preserve"> – a </w:t>
      </w:r>
      <w:r w:rsidRPr="007132D5">
        <w:t>VTS decision support function assists the VTSO at an operational level.</w:t>
      </w:r>
    </w:p>
    <w:p w14:paraId="465F9D0D" w14:textId="77777777" w:rsidR="00657DB0" w:rsidRPr="007132D5" w:rsidRDefault="00657DB0" w:rsidP="00657DB0">
      <w:pPr>
        <w:pStyle w:val="BodyText"/>
      </w:pPr>
      <w:r w:rsidRPr="007132D5">
        <w:rPr>
          <w:b/>
        </w:rPr>
        <w:t>Decision-maker</w:t>
      </w:r>
      <w:r w:rsidRPr="007132D5">
        <w:t xml:space="preserve"> – a person or group with the power or authority to make decisions.</w:t>
      </w:r>
    </w:p>
    <w:p w14:paraId="5D18E419" w14:textId="77777777" w:rsidR="00657DB0" w:rsidRPr="007132D5" w:rsidRDefault="00657DB0" w:rsidP="00657DB0">
      <w:pPr>
        <w:pStyle w:val="BodyText"/>
      </w:pPr>
      <w:r w:rsidRPr="007132D5">
        <w:rPr>
          <w:b/>
        </w:rPr>
        <w:t>Alert</w:t>
      </w:r>
      <w:r>
        <w:t xml:space="preserve"> – t</w:t>
      </w:r>
      <w:r w:rsidRPr="007132D5">
        <w:t>he provision of advice about operational issues.</w:t>
      </w:r>
    </w:p>
    <w:p w14:paraId="1EF36DE6" w14:textId="77777777" w:rsidR="00657DB0" w:rsidRPr="007132D5" w:rsidRDefault="00657DB0" w:rsidP="00657DB0">
      <w:pPr>
        <w:pStyle w:val="BodyText"/>
        <w:rPr>
          <w:b/>
        </w:rPr>
      </w:pPr>
      <w:r w:rsidRPr="007132D5">
        <w:rPr>
          <w:b/>
        </w:rPr>
        <w:t>Alarm</w:t>
      </w:r>
      <w:r>
        <w:t xml:space="preserve"> – a</w:t>
      </w:r>
      <w:r w:rsidRPr="007132D5">
        <w:t>n Alert that requires action.</w:t>
      </w:r>
    </w:p>
    <w:p w14:paraId="7BCBC9B9" w14:textId="77777777" w:rsidR="00657DB0" w:rsidRPr="007132D5" w:rsidRDefault="00657DB0" w:rsidP="00657DB0">
      <w:pPr>
        <w:pStyle w:val="Heading3"/>
        <w:tabs>
          <w:tab w:val="num" w:pos="0"/>
        </w:tabs>
        <w:ind w:left="992" w:hanging="992"/>
      </w:pPr>
      <w:bookmarkStart w:id="81" w:name="_Toc63412054"/>
      <w:r w:rsidRPr="007132D5">
        <w:t>References</w:t>
      </w:r>
      <w:bookmarkEnd w:id="81"/>
    </w:p>
    <w:p w14:paraId="5406AEC0" w14:textId="77777777" w:rsidR="00657DB0" w:rsidRPr="007132D5" w:rsidRDefault="00657DB0" w:rsidP="0038791B">
      <w:pPr>
        <w:pStyle w:val="Reference"/>
        <w:numPr>
          <w:ilvl w:val="0"/>
          <w:numId w:val="35"/>
        </w:numPr>
      </w:pPr>
      <w:r w:rsidRPr="007132D5">
        <w:t>IALA Guideline 1110 on the Use of decision support tools for VTS personnel.</w:t>
      </w:r>
    </w:p>
    <w:p w14:paraId="1F6ACEFF" w14:textId="77777777" w:rsidR="00657DB0" w:rsidRDefault="00657DB0" w:rsidP="00657DB0">
      <w:pPr>
        <w:pStyle w:val="Heading2"/>
        <w:keepNext w:val="0"/>
        <w:keepLines w:val="0"/>
        <w:tabs>
          <w:tab w:val="num" w:pos="0"/>
        </w:tabs>
        <w:spacing w:line="240" w:lineRule="auto"/>
        <w:ind w:left="851" w:right="0" w:hanging="851"/>
      </w:pPr>
      <w:bookmarkStart w:id="82" w:name="_Toc63412055"/>
      <w:r w:rsidRPr="007132D5">
        <w:t>Characteristics of Decision Support Tools</w:t>
      </w:r>
      <w:bookmarkEnd w:id="82"/>
    </w:p>
    <w:p w14:paraId="5F93DEE8" w14:textId="77777777" w:rsidR="00657DB0" w:rsidRPr="00DD0F37" w:rsidRDefault="00657DB0" w:rsidP="00657DB0">
      <w:pPr>
        <w:pStyle w:val="Heading2separationline"/>
      </w:pPr>
    </w:p>
    <w:p w14:paraId="46DB550E" w14:textId="77777777" w:rsidR="00657DB0" w:rsidRPr="007132D5" w:rsidRDefault="00657DB0" w:rsidP="00657DB0">
      <w:pPr>
        <w:pStyle w:val="BodyText"/>
      </w:pPr>
      <w:r w:rsidRPr="007132D5">
        <w:t>Decision Support may consider such aspects as environmental monitoring and forecasts, vessel behaviour, vessel traffic development, legal criteria, incident management, organisational and operational procedures.  It can correlate and combine these aspects to give validated advice.</w:t>
      </w:r>
    </w:p>
    <w:p w14:paraId="675ACDB4" w14:textId="77777777" w:rsidR="00657DB0" w:rsidRPr="007132D5" w:rsidRDefault="00657DB0" w:rsidP="00657DB0">
      <w:pPr>
        <w:pStyle w:val="BodyText"/>
      </w:pPr>
      <w:r w:rsidRPr="007132D5">
        <w:t xml:space="preserve">Decision Support Tools and Functions may be self-learning, make real-time risk assessments and/or provide recorded and statistical data to the VTS Authority to improve safety, efficiency and environmental protection.  In view of this, Decision Support Tools and Functions should be configured or tailored for each VTS, as appropriate.  Alerts, raised by Decision Support, should be presented in a timely and relevant manner aligned to operational </w:t>
      </w:r>
      <w:r>
        <w:t>requirements</w:t>
      </w:r>
      <w:r w:rsidRPr="007132D5">
        <w:t>.</w:t>
      </w:r>
    </w:p>
    <w:p w14:paraId="21926781" w14:textId="77777777" w:rsidR="00657DB0" w:rsidRPr="007132D5" w:rsidRDefault="00657DB0" w:rsidP="00657DB0">
      <w:pPr>
        <w:pStyle w:val="BodyText"/>
      </w:pPr>
      <w:r w:rsidRPr="007132D5">
        <w:t>Decision Support Tools and Functions are reliant on the timeliness, accuracy and integrity of the incoming data and the underlying model-based analysis of that data.  Note that two decision support tools used for the same purpose may give similar, but not necessarily identical, results.  Decision Support Tools may also be used to evaluate the performance of the VTS itself.</w:t>
      </w:r>
    </w:p>
    <w:p w14:paraId="08999609" w14:textId="77777777" w:rsidR="00657DB0" w:rsidRPr="007132D5" w:rsidRDefault="00657DB0" w:rsidP="00657DB0">
      <w:pPr>
        <w:pStyle w:val="BodyText"/>
      </w:pPr>
      <w:r w:rsidRPr="007132D5">
        <w:t xml:space="preserve">For example, as stated in Section </w:t>
      </w:r>
      <w:r w:rsidRPr="007132D5">
        <w:fldChar w:fldCharType="begin"/>
      </w:r>
      <w:r w:rsidRPr="007132D5">
        <w:instrText xml:space="preserve"> REF _Ref416786300 \r \h </w:instrText>
      </w:r>
      <w:r w:rsidRPr="007132D5">
        <w:fldChar w:fldCharType="separate"/>
      </w:r>
      <w:r w:rsidRPr="007132D5">
        <w:t>1</w:t>
      </w:r>
      <w:r w:rsidRPr="007132D5">
        <w:fldChar w:fldCharType="end"/>
      </w:r>
      <w:r w:rsidRPr="007132D5">
        <w:t>, the process of establishing a Vessel Traffic Service supported by a VTS system starts with a risk assessment of a potential VTS area.  The risk analysis process leads to the identification of mitigation measures which will contribute to the definition of operational requirements for the VTS.</w:t>
      </w:r>
    </w:p>
    <w:p w14:paraId="071D8667" w14:textId="77777777" w:rsidR="00657DB0" w:rsidRPr="007132D5" w:rsidRDefault="00657DB0" w:rsidP="00657DB0">
      <w:pPr>
        <w:pStyle w:val="BodyText"/>
      </w:pPr>
      <w:r w:rsidRPr="007132D5">
        <w:lastRenderedPageBreak/>
        <w:t>Decision Support Tools should be able to assist decision-makers by providing facilities that aid the management of risk situations and, thereby, reduce the level of risk.  In addition, appropriate Decision Support Tools may also provide a means of measuring the level of risk reduction achieved.</w:t>
      </w:r>
    </w:p>
    <w:p w14:paraId="12B9DA90" w14:textId="77777777" w:rsidR="00657DB0" w:rsidRPr="007132D5" w:rsidRDefault="00657DB0" w:rsidP="00657DB0">
      <w:pPr>
        <w:pStyle w:val="Heading2"/>
        <w:keepNext w:val="0"/>
        <w:keepLines w:val="0"/>
        <w:tabs>
          <w:tab w:val="num" w:pos="0"/>
        </w:tabs>
        <w:spacing w:line="240" w:lineRule="auto"/>
        <w:ind w:left="851" w:right="0" w:hanging="851"/>
      </w:pPr>
      <w:bookmarkStart w:id="83" w:name="_Toc63412056"/>
      <w:r w:rsidRPr="007132D5">
        <w:t>Operational Requirements</w:t>
      </w:r>
      <w:bookmarkEnd w:id="83"/>
    </w:p>
    <w:p w14:paraId="7F02822D" w14:textId="77777777" w:rsidR="00657DB0" w:rsidRPr="007132D5" w:rsidRDefault="00657DB0" w:rsidP="00657DB0">
      <w:pPr>
        <w:pStyle w:val="Heading2separationline"/>
      </w:pPr>
    </w:p>
    <w:p w14:paraId="1E48FD93" w14:textId="77777777" w:rsidR="00657DB0" w:rsidRPr="007132D5" w:rsidRDefault="00657DB0" w:rsidP="00657DB0">
      <w:pPr>
        <w:pStyle w:val="BodyText"/>
      </w:pPr>
      <w:r w:rsidRPr="007132D5">
        <w:t>Decision Support Tools may help the VTSO and other decision-makers with the implementation of the appropriate predefined and approved procedures.</w:t>
      </w:r>
    </w:p>
    <w:p w14:paraId="7134A260" w14:textId="77777777" w:rsidR="00657DB0" w:rsidRPr="007132D5" w:rsidRDefault="00657DB0" w:rsidP="00657DB0">
      <w:pPr>
        <w:pStyle w:val="BodyText"/>
      </w:pPr>
      <w:r w:rsidRPr="007132D5">
        <w:t>Decision Support Functions aim to reduce the workload of VTSOs.  They may be based upon a real-time assessment of risks associated with the traffic situation.  Where the risk level exceeds a pre-defined threshold, an alarm or alert may be raised and the VTSO may be advised of the recommended risk mitigation options.</w:t>
      </w:r>
    </w:p>
    <w:p w14:paraId="0B464300" w14:textId="77777777" w:rsidR="00657DB0" w:rsidRPr="007132D5" w:rsidRDefault="00657DB0" w:rsidP="00657DB0">
      <w:pPr>
        <w:pStyle w:val="BodyText"/>
      </w:pPr>
      <w:r w:rsidRPr="007132D5">
        <w:t xml:space="preserve">Management facilities should be provided for the adjustment of alert thresholds and the possibility of de-activation.  However, it is recommended that the appropriate alarm or alert thresholds should be part of the agreed operational procedures to ensure that the deployed system is fit for purpose.  Alarm and alert facilities should not generate excessive alarms that may increase VTSO workload.  </w:t>
      </w:r>
    </w:p>
    <w:p w14:paraId="21850FDF" w14:textId="77777777" w:rsidR="00657DB0" w:rsidRPr="007132D5" w:rsidRDefault="00657DB0" w:rsidP="00657DB0">
      <w:pPr>
        <w:pStyle w:val="BodyText"/>
      </w:pPr>
      <w:r w:rsidRPr="007132D5">
        <w:t>To reduce repeated alarms relating to the same vessel and situation, the reporting of alarms should incorporate filtering techniques, such as hysteresis.</w:t>
      </w:r>
    </w:p>
    <w:p w14:paraId="08BEB2AF" w14:textId="77777777" w:rsidR="00657DB0" w:rsidRPr="007132D5" w:rsidRDefault="00657DB0" w:rsidP="00657DB0">
      <w:pPr>
        <w:pStyle w:val="BodyText"/>
      </w:pPr>
      <w:r w:rsidRPr="007132D5">
        <w:t>Management reports may be generated from alarm and alert statistics and/or VTSO actions for off-line analysis.</w:t>
      </w:r>
    </w:p>
    <w:p w14:paraId="16D9A0CB" w14:textId="77777777" w:rsidR="00657DB0" w:rsidRPr="007132D5" w:rsidRDefault="00657DB0" w:rsidP="00657DB0">
      <w:pPr>
        <w:pStyle w:val="BodyText"/>
      </w:pPr>
      <w:r w:rsidRPr="007132D5">
        <w:t>The following is a list of common Decision Support Functions that may assist achievement of operational requirements.</w:t>
      </w:r>
    </w:p>
    <w:p w14:paraId="35FA4E95" w14:textId="77777777" w:rsidR="00657DB0" w:rsidRPr="007132D5" w:rsidRDefault="00657DB0" w:rsidP="00657DB0">
      <w:pPr>
        <w:pStyle w:val="Heading3"/>
        <w:tabs>
          <w:tab w:val="num" w:pos="0"/>
        </w:tabs>
        <w:ind w:left="992" w:hanging="992"/>
      </w:pPr>
      <w:bookmarkStart w:id="84" w:name="_Toc63412057"/>
      <w:r w:rsidRPr="007132D5">
        <w:t>Collision Avoidance</w:t>
      </w:r>
      <w:bookmarkEnd w:id="84"/>
    </w:p>
    <w:p w14:paraId="5EA584DE" w14:textId="77777777" w:rsidR="00657DB0" w:rsidRPr="007132D5" w:rsidRDefault="00657DB0" w:rsidP="00657DB0">
      <w:pPr>
        <w:pStyle w:val="BodyText"/>
      </w:pPr>
      <w:r w:rsidRPr="007132D5">
        <w:t>Closest Point of Approach (CPA) and Time to Closest Point of Approach (TCPA) are numerical indices characterizing the imminence of a close approach between two vessels.  These indices must be pre-defined and interpreted together with a logical AND function.  The definition of these indices should consider the range and azimuth (bearing) accuracy of the sensors, especially in the case of radar-only vessel tracking, as the sensor accuracy will impact the accuracy of the CPA and TCPA calculations.</w:t>
      </w:r>
    </w:p>
    <w:p w14:paraId="0EE71138" w14:textId="77777777" w:rsidR="00657DB0" w:rsidRPr="007132D5" w:rsidRDefault="00657DB0" w:rsidP="00657DB0">
      <w:pPr>
        <w:pStyle w:val="BodyText"/>
      </w:pPr>
      <w:r w:rsidRPr="007132D5">
        <w:t>If different areas are monitored according to different rules concerning CPA / TCPA alarms thresholds, it should be possible for the VTSOs to visualize the different zones and the associated alarm levels.</w:t>
      </w:r>
    </w:p>
    <w:p w14:paraId="518C3948" w14:textId="77777777" w:rsidR="00657DB0" w:rsidRPr="007132D5" w:rsidRDefault="00657DB0" w:rsidP="00657DB0">
      <w:pPr>
        <w:pStyle w:val="BodyText"/>
      </w:pPr>
      <w:r w:rsidRPr="007132D5">
        <w:t>If different alarm levels are supported, the display of an alarm should provide clear indication of the criticality of the alarm.</w:t>
      </w:r>
    </w:p>
    <w:p w14:paraId="0B7E51E1" w14:textId="77777777" w:rsidR="00657DB0" w:rsidRPr="007132D5" w:rsidRDefault="00657DB0" w:rsidP="00657DB0">
      <w:pPr>
        <w:pStyle w:val="Heading3"/>
        <w:tabs>
          <w:tab w:val="num" w:pos="0"/>
        </w:tabs>
        <w:ind w:left="992" w:hanging="992"/>
      </w:pPr>
      <w:bookmarkStart w:id="85" w:name="_Toc63412058"/>
      <w:r w:rsidRPr="007132D5">
        <w:t>Anchor Watch</w:t>
      </w:r>
      <w:bookmarkEnd w:id="85"/>
    </w:p>
    <w:p w14:paraId="0817EC99" w14:textId="77777777" w:rsidR="00657DB0" w:rsidRPr="007132D5" w:rsidRDefault="00657DB0" w:rsidP="00657DB0">
      <w:pPr>
        <w:pStyle w:val="BodyText"/>
      </w:pPr>
      <w:r w:rsidRPr="007132D5">
        <w:t xml:space="preserve">Anchor watch should alert a VTSO that an anchored ship has drifted beyond the safe limits of its defined anchorage.  Anchor Watch zones are Monitoring Zones that are based on a given vessel position and include its legitimate movement due to tidal conditions and the relevant sensor accuracy.  The boundary should therefore be derived according to the greatest distance from the anchorage point (low tide limit).  The ship should remain inside this zone in </w:t>
      </w:r>
      <w:proofErr w:type="gramStart"/>
      <w:r w:rsidRPr="007132D5">
        <w:t>all</w:t>
      </w:r>
      <w:proofErr w:type="gramEnd"/>
      <w:r w:rsidRPr="007132D5">
        <w:t xml:space="preserve"> but the most extreme conditions and alerts should advise the VTSO that the vessel has drifted beyond the Anchor Watch limits.</w:t>
      </w:r>
    </w:p>
    <w:p w14:paraId="18DC647A" w14:textId="77777777" w:rsidR="00657DB0" w:rsidRPr="007132D5" w:rsidRDefault="00657DB0" w:rsidP="00657DB0">
      <w:pPr>
        <w:pStyle w:val="BodyText"/>
      </w:pPr>
      <w:r w:rsidRPr="007132D5">
        <w:t>Distances should be expressed in the standard unit of distance.</w:t>
      </w:r>
    </w:p>
    <w:p w14:paraId="5A076D51" w14:textId="77777777" w:rsidR="00657DB0" w:rsidRPr="007132D5" w:rsidRDefault="00657DB0" w:rsidP="00657DB0">
      <w:pPr>
        <w:pStyle w:val="BodyText"/>
      </w:pPr>
      <w:r w:rsidRPr="007132D5">
        <w:lastRenderedPageBreak/>
        <w:t>Where meteorological and/or hydrographical forecast information is available, a Decision Support Tool may be able to alert the VTSO that changing conditions could put certain vessels at risk of breaching their Anchor Watch limits.</w:t>
      </w:r>
    </w:p>
    <w:p w14:paraId="69F9A3D3" w14:textId="77777777" w:rsidR="00657DB0" w:rsidRPr="007132D5" w:rsidRDefault="00657DB0" w:rsidP="00657DB0">
      <w:pPr>
        <w:pStyle w:val="Heading3"/>
        <w:tabs>
          <w:tab w:val="num" w:pos="0"/>
        </w:tabs>
        <w:ind w:left="992" w:hanging="992"/>
      </w:pPr>
      <w:bookmarkStart w:id="86" w:name="_Toc63412059"/>
      <w:r w:rsidRPr="007132D5">
        <w:t>Grounding Avoidance</w:t>
      </w:r>
      <w:bookmarkEnd w:id="86"/>
    </w:p>
    <w:p w14:paraId="290EC8F8" w14:textId="77777777" w:rsidR="00657DB0" w:rsidRPr="007132D5" w:rsidRDefault="00657DB0" w:rsidP="00657DB0">
      <w:pPr>
        <w:pStyle w:val="BodyText"/>
      </w:pPr>
      <w:r w:rsidRPr="007132D5">
        <w:t>A Grounding alarm requires details of the draught of the vessel, the bathymetry and tidal information.  The alarm is raised if the estimated under-keel clearance along the predicted path of the vessel is less than a pre-defined threshold.  The source of draught information should be checked to ensure accuracy.</w:t>
      </w:r>
    </w:p>
    <w:p w14:paraId="37409A7A" w14:textId="77777777" w:rsidR="00657DB0" w:rsidRPr="007132D5" w:rsidRDefault="00657DB0" w:rsidP="00657DB0">
      <w:pPr>
        <w:pStyle w:val="BodyText"/>
      </w:pPr>
      <w:r w:rsidRPr="007132D5">
        <w:t>Depending on the capabilities of the VTS, the accuracy of bathymetric maps, of water height due to the tide and of the draught of the vessel, the grounding threshold may be adjusted by VTS authorities based upon their assessment of acceptable risk parameters, e.g. to allow for squat and variations in water density.  It is recommended that these thresholds should be determined assuming worst case data accuracy.</w:t>
      </w:r>
    </w:p>
    <w:p w14:paraId="4472FFA1" w14:textId="77777777" w:rsidR="00657DB0" w:rsidRPr="007132D5" w:rsidRDefault="00657DB0" w:rsidP="00657DB0">
      <w:pPr>
        <w:pStyle w:val="Heading3"/>
        <w:tabs>
          <w:tab w:val="num" w:pos="0"/>
        </w:tabs>
        <w:ind w:left="992" w:hanging="992"/>
      </w:pPr>
      <w:bookmarkStart w:id="87" w:name="_Toc63412060"/>
      <w:r w:rsidRPr="007132D5">
        <w:t>Air Draught Clearance</w:t>
      </w:r>
      <w:bookmarkEnd w:id="87"/>
    </w:p>
    <w:p w14:paraId="0AC59E01" w14:textId="77777777" w:rsidR="00657DB0" w:rsidRPr="007132D5" w:rsidRDefault="00657DB0" w:rsidP="00657DB0">
      <w:pPr>
        <w:pStyle w:val="BodyText"/>
      </w:pPr>
      <w:r w:rsidRPr="007132D5">
        <w:t>Air Draught is an alarm that requires the air draught of the vessel, the obstacle clearance, bathymetry and tidal information.  The alarm is raised if the estimated clearance is less than a threshold.</w:t>
      </w:r>
    </w:p>
    <w:p w14:paraId="5A4B5006" w14:textId="77777777" w:rsidR="00657DB0" w:rsidRPr="007132D5" w:rsidRDefault="00657DB0" w:rsidP="00657DB0">
      <w:pPr>
        <w:pStyle w:val="BodyText"/>
      </w:pPr>
      <w:r w:rsidRPr="007132D5">
        <w:t>Depending on the capabilities of the VTS, the accuracy of bathymetric maps, of water height due to the tide and of the air draught of the vessel, the Air Draught threshold may be adjusted by VTS authorities based upon their assessment of acceptable risk parameters e.g. to allow for squat and variations in water density.  It is recommended that these thresholds should be determined assuming worst case data accuracy.</w:t>
      </w:r>
    </w:p>
    <w:p w14:paraId="1649D0D9" w14:textId="77777777" w:rsidR="00657DB0" w:rsidRPr="007132D5" w:rsidRDefault="00657DB0" w:rsidP="00657DB0">
      <w:pPr>
        <w:pStyle w:val="Heading3"/>
        <w:tabs>
          <w:tab w:val="num" w:pos="0"/>
        </w:tabs>
        <w:ind w:left="992" w:hanging="992"/>
      </w:pPr>
      <w:bookmarkStart w:id="88" w:name="_Toc63412061"/>
      <w:r w:rsidRPr="007132D5">
        <w:t>Sailing Plan Compliance</w:t>
      </w:r>
      <w:bookmarkEnd w:id="88"/>
    </w:p>
    <w:p w14:paraId="28DDC011" w14:textId="77777777" w:rsidR="00657DB0" w:rsidRPr="007132D5" w:rsidRDefault="00657DB0" w:rsidP="00657DB0">
      <w:pPr>
        <w:pStyle w:val="BodyText"/>
      </w:pPr>
      <w:r w:rsidRPr="007132D5">
        <w:t>Sailing Plan Compliance warns VTSOs when a ship's track is outside of the route spatial or temporal boundaries that have been defined for that specific ship.</w:t>
      </w:r>
    </w:p>
    <w:p w14:paraId="5E1E1E98" w14:textId="77777777" w:rsidR="00657DB0" w:rsidRPr="007132D5" w:rsidRDefault="00657DB0" w:rsidP="00657DB0">
      <w:pPr>
        <w:pStyle w:val="Heading3"/>
        <w:tabs>
          <w:tab w:val="num" w:pos="0"/>
        </w:tabs>
        <w:ind w:left="992" w:hanging="992"/>
      </w:pPr>
      <w:bookmarkStart w:id="89" w:name="_Toc63412062"/>
      <w:r w:rsidRPr="007132D5">
        <w:t>Area related</w:t>
      </w:r>
      <w:bookmarkEnd w:id="89"/>
    </w:p>
    <w:p w14:paraId="4488A5EE" w14:textId="77777777" w:rsidR="00657DB0" w:rsidRPr="007132D5" w:rsidRDefault="00657DB0" w:rsidP="00657DB0">
      <w:pPr>
        <w:pStyle w:val="BodyText"/>
      </w:pPr>
      <w:r w:rsidRPr="007132D5">
        <w:t>These warn the VTSO that a ship has, or is about to, penetrate a pre-defined area or cross a pre-defined navigational line.</w:t>
      </w:r>
    </w:p>
    <w:p w14:paraId="495266D7" w14:textId="77777777" w:rsidR="00657DB0" w:rsidRPr="007132D5" w:rsidRDefault="00657DB0" w:rsidP="00657DB0">
      <w:pPr>
        <w:pStyle w:val="BodyText"/>
      </w:pPr>
      <w:r w:rsidRPr="007132D5">
        <w:t>International regulations, national recommendations or VTS authorities may define areas where no shipping is allowed under normal circumstances.  These areas may be Traffic Separation Schemes, Special Protected Areas (SPA) or Marine Protected Areas (MPA), Prohibited zones, or Particularly Sensitive Sea Areas (PSSA), as defined by IMO or national authorities.</w:t>
      </w:r>
    </w:p>
    <w:p w14:paraId="7940159A" w14:textId="77777777" w:rsidR="00657DB0" w:rsidRPr="007132D5" w:rsidRDefault="00657DB0" w:rsidP="00657DB0">
      <w:pPr>
        <w:pStyle w:val="Heading3"/>
        <w:tabs>
          <w:tab w:val="num" w:pos="0"/>
        </w:tabs>
        <w:ind w:left="992" w:hanging="992"/>
      </w:pPr>
      <w:bookmarkStart w:id="90" w:name="_Toc63412063"/>
      <w:r w:rsidRPr="007132D5">
        <w:t>Speed Limitations</w:t>
      </w:r>
      <w:bookmarkEnd w:id="90"/>
    </w:p>
    <w:p w14:paraId="2A89AA6F" w14:textId="77777777" w:rsidR="00657DB0" w:rsidRPr="007132D5" w:rsidRDefault="00657DB0" w:rsidP="00657DB0">
      <w:pPr>
        <w:pStyle w:val="BodyText"/>
      </w:pPr>
      <w:r w:rsidRPr="007132D5">
        <w:t>These warn VTSOs whenever a ship's speed is outside pre-defined speed boundaries (SOG).</w:t>
      </w:r>
    </w:p>
    <w:p w14:paraId="7E5C36F7" w14:textId="77777777" w:rsidR="00657DB0" w:rsidRPr="007132D5" w:rsidRDefault="00657DB0" w:rsidP="00657DB0">
      <w:pPr>
        <w:pStyle w:val="BodyText"/>
      </w:pPr>
      <w:r w:rsidRPr="007132D5">
        <w:t>Competent and VTS authorities may define upper and lower speed limits for navigation in certain areas such as port zones and traffic lanes.  To implement this functionality, sufficiently accurate and reliable speed estimation should be available to avoid false alarms.</w:t>
      </w:r>
    </w:p>
    <w:p w14:paraId="32B5AF59" w14:textId="77777777" w:rsidR="00657DB0" w:rsidRPr="007132D5" w:rsidRDefault="00657DB0" w:rsidP="00657DB0">
      <w:pPr>
        <w:pStyle w:val="Heading3"/>
        <w:tabs>
          <w:tab w:val="num" w:pos="0"/>
        </w:tabs>
        <w:ind w:left="992" w:hanging="992"/>
      </w:pPr>
      <w:bookmarkStart w:id="91" w:name="_Toc63412064"/>
      <w:r w:rsidRPr="007132D5">
        <w:lastRenderedPageBreak/>
        <w:t>Incident or Accident Management</w:t>
      </w:r>
      <w:bookmarkEnd w:id="91"/>
    </w:p>
    <w:p w14:paraId="7F14A87E" w14:textId="77777777" w:rsidR="00657DB0" w:rsidRPr="007132D5" w:rsidRDefault="00657DB0" w:rsidP="00657DB0">
      <w:pPr>
        <w:pStyle w:val="BodyText"/>
      </w:pPr>
      <w:r w:rsidRPr="007132D5">
        <w:t>Where the VTS is tasked to support Incident Management, Decision Support Tools could help visualize and plan the allocation of resources within the incident area.  These tools may help the VTS to organize different teams in order to efficiently cover a given area.  This can be done with graphical overlays, identification of the resource locations and historical track display in order to identify the areas already covered during the operation.  This can also be achieved by displaying zones unsuitable for navigation and factors influencing the decision processes such as the prevailing and forecast sea currents and wind conditions.  It may include assistance for planning and monitoring the operation.</w:t>
      </w:r>
    </w:p>
    <w:p w14:paraId="5690EEB2" w14:textId="77777777" w:rsidR="00657DB0" w:rsidRPr="007132D5" w:rsidRDefault="00657DB0" w:rsidP="00657DB0">
      <w:pPr>
        <w:pStyle w:val="BodyText"/>
      </w:pPr>
      <w:r w:rsidRPr="007132D5">
        <w:t>Where forecast data is included, Decision Support Tools may assist the VTSO or other decision makers to assess the probable impact of the incident.  Drift modelling and area protection assessments may be performed on a regular basis throughout the incident to ensure that the impact of the incident is minimised.</w:t>
      </w:r>
    </w:p>
    <w:p w14:paraId="1122057F" w14:textId="77777777" w:rsidR="00657DB0" w:rsidRPr="007132D5" w:rsidRDefault="00657DB0" w:rsidP="00657DB0">
      <w:pPr>
        <w:pStyle w:val="BodyText"/>
      </w:pPr>
      <w:r w:rsidRPr="007132D5">
        <w:t>Incident Management alerts and alarms may all be recorded and formatted into an Incident Management Report such that action can be assessed and confirmed alongside the Emergency Management Plans of the Competent Authority.</w:t>
      </w:r>
    </w:p>
    <w:p w14:paraId="6139A304" w14:textId="77777777" w:rsidR="00657DB0" w:rsidRPr="007132D5" w:rsidRDefault="00657DB0" w:rsidP="00657DB0">
      <w:pPr>
        <w:pStyle w:val="Heading4"/>
        <w:tabs>
          <w:tab w:val="num" w:pos="0"/>
        </w:tabs>
        <w:ind w:left="1134" w:hanging="1134"/>
      </w:pPr>
      <w:r w:rsidRPr="007132D5">
        <w:t>Specific Design and Installation Considerations</w:t>
      </w:r>
    </w:p>
    <w:p w14:paraId="7B2FAE09" w14:textId="77777777" w:rsidR="00657DB0" w:rsidRPr="007132D5" w:rsidRDefault="00657DB0" w:rsidP="00657DB0">
      <w:pPr>
        <w:pStyle w:val="BodyText"/>
        <w:rPr>
          <w:lang w:eastAsia="de-DE"/>
        </w:rPr>
      </w:pPr>
      <w:r w:rsidRPr="007132D5">
        <w:t>Refer to IALA Guideline 1110</w:t>
      </w:r>
      <w:r w:rsidRPr="007132D5">
        <w:rPr>
          <w:lang w:eastAsia="de-DE"/>
        </w:rPr>
        <w:t xml:space="preserve"> </w:t>
      </w:r>
      <w:r w:rsidRPr="007132D5">
        <w:fldChar w:fldCharType="begin"/>
      </w:r>
      <w:r w:rsidRPr="007132D5">
        <w:instrText xml:space="preserve"> REF _Ref409011193 \r \h  \* MERGEFORMAT </w:instrText>
      </w:r>
      <w:r w:rsidRPr="007132D5">
        <w:fldChar w:fldCharType="separate"/>
      </w:r>
      <w:r w:rsidRPr="007132D5">
        <w:t>[1]</w:t>
      </w:r>
      <w:r w:rsidRPr="007132D5">
        <w:fldChar w:fldCharType="end"/>
      </w:r>
      <w:r w:rsidRPr="007132D5">
        <w:t>.</w:t>
      </w:r>
    </w:p>
    <w:p w14:paraId="6F348A73" w14:textId="77777777" w:rsidR="00A748A1" w:rsidRDefault="00A748A1">
      <w:pPr>
        <w:spacing w:after="200" w:line="276" w:lineRule="auto"/>
        <w:rPr>
          <w:rFonts w:asciiTheme="majorHAnsi" w:eastAsiaTheme="majorEastAsia" w:hAnsiTheme="majorHAnsi" w:cstheme="majorBidi"/>
          <w:b/>
          <w:bCs/>
          <w:caps/>
          <w:color w:val="407EC9"/>
          <w:sz w:val="24"/>
          <w:szCs w:val="24"/>
        </w:rPr>
      </w:pPr>
      <w:r>
        <w:br w:type="page"/>
      </w:r>
    </w:p>
    <w:p w14:paraId="4DB04F4B" w14:textId="77777777" w:rsidR="00A90D86" w:rsidRDefault="00657DB0" w:rsidP="00DE2814">
      <w:pPr>
        <w:pStyle w:val="Heading1"/>
      </w:pPr>
      <w:bookmarkStart w:id="92" w:name="_Toc63412065"/>
      <w:r>
        <w:lastRenderedPageBreak/>
        <w:t>DATA PROCESSING</w:t>
      </w:r>
      <w:bookmarkEnd w:id="92"/>
    </w:p>
    <w:p w14:paraId="7FDED146" w14:textId="77777777" w:rsidR="00A90D86" w:rsidRPr="00A90D86" w:rsidRDefault="00A90D86" w:rsidP="00A90D86">
      <w:pPr>
        <w:pStyle w:val="Heading1separatationline"/>
      </w:pPr>
    </w:p>
    <w:p w14:paraId="220F7340" w14:textId="77777777" w:rsidR="00657DB0" w:rsidRPr="007132D5" w:rsidRDefault="00657DB0" w:rsidP="00657DB0">
      <w:pPr>
        <w:pStyle w:val="Heading2"/>
        <w:keepNext w:val="0"/>
        <w:keepLines w:val="0"/>
        <w:tabs>
          <w:tab w:val="num" w:pos="0"/>
        </w:tabs>
        <w:spacing w:line="240" w:lineRule="auto"/>
        <w:ind w:left="851" w:right="0" w:hanging="851"/>
      </w:pPr>
      <w:bookmarkStart w:id="93" w:name="_Toc63412066"/>
      <w:r w:rsidRPr="007132D5">
        <w:t>Introduction</w:t>
      </w:r>
      <w:bookmarkEnd w:id="93"/>
    </w:p>
    <w:p w14:paraId="45C52BCD" w14:textId="77777777" w:rsidR="00657DB0" w:rsidRPr="007132D5" w:rsidRDefault="00657DB0" w:rsidP="00657DB0">
      <w:pPr>
        <w:pStyle w:val="Heading2separationline"/>
      </w:pPr>
    </w:p>
    <w:p w14:paraId="382E313D" w14:textId="77777777" w:rsidR="00657DB0" w:rsidRPr="007132D5" w:rsidRDefault="00657DB0" w:rsidP="00657DB0">
      <w:pPr>
        <w:pStyle w:val="BodyText"/>
      </w:pPr>
      <w:r w:rsidRPr="007132D5">
        <w:t>The purpose of this section is to support Competent and VTS authorities in the understanding of Data processing, its performance parameters</w:t>
      </w:r>
      <w:r w:rsidRPr="007132D5">
        <w:rPr>
          <w:color w:val="FF0000"/>
        </w:rPr>
        <w:t xml:space="preserve"> </w:t>
      </w:r>
      <w:r w:rsidRPr="007132D5">
        <w:t>and its contribution to the VTS traffic image (situational awareness).</w:t>
      </w:r>
    </w:p>
    <w:p w14:paraId="5F23BBDD" w14:textId="77777777" w:rsidR="00657DB0" w:rsidRPr="007132D5" w:rsidRDefault="00657DB0" w:rsidP="00657DB0">
      <w:pPr>
        <w:pStyle w:val="BodyText"/>
      </w:pPr>
      <w:r w:rsidRPr="007132D5">
        <w:t>The section focuses on establishment of a recognised up-to-date traffic image using</w:t>
      </w:r>
      <w:r w:rsidRPr="007132D5">
        <w:rPr>
          <w:color w:val="FF0000"/>
        </w:rPr>
        <w:t xml:space="preserve"> </w:t>
      </w:r>
      <w:r w:rsidRPr="007132D5">
        <w:t>the principles of target tracking and data fusion.  Additionally, it introduces the issues of managing various types of information required within and outside the VTS.</w:t>
      </w:r>
    </w:p>
    <w:p w14:paraId="78EAEACB" w14:textId="77777777" w:rsidR="00657DB0" w:rsidRPr="007132D5" w:rsidRDefault="00657DB0" w:rsidP="00657DB0">
      <w:pPr>
        <w:pStyle w:val="Heading2"/>
        <w:keepNext w:val="0"/>
        <w:keepLines w:val="0"/>
        <w:tabs>
          <w:tab w:val="num" w:pos="0"/>
        </w:tabs>
        <w:spacing w:line="240" w:lineRule="auto"/>
        <w:ind w:left="851" w:right="0" w:hanging="851"/>
      </w:pPr>
      <w:bookmarkStart w:id="94" w:name="_Toc63412067"/>
      <w:r w:rsidRPr="007132D5">
        <w:t>Definitions and References</w:t>
      </w:r>
      <w:bookmarkEnd w:id="94"/>
    </w:p>
    <w:p w14:paraId="673E61F5" w14:textId="77777777" w:rsidR="00657DB0" w:rsidRPr="007132D5" w:rsidRDefault="00657DB0" w:rsidP="00657DB0">
      <w:pPr>
        <w:pStyle w:val="Heading2separationline"/>
      </w:pPr>
    </w:p>
    <w:p w14:paraId="5F40E9B7" w14:textId="77777777" w:rsidR="00657DB0" w:rsidRPr="007132D5" w:rsidRDefault="00657DB0" w:rsidP="00657DB0">
      <w:pPr>
        <w:pStyle w:val="Heading3"/>
        <w:tabs>
          <w:tab w:val="num" w:pos="0"/>
        </w:tabs>
        <w:ind w:left="992" w:hanging="992"/>
      </w:pPr>
      <w:bookmarkStart w:id="95" w:name="_Toc63412068"/>
      <w:r w:rsidRPr="007132D5">
        <w:t>Definitions</w:t>
      </w:r>
      <w:bookmarkEnd w:id="95"/>
    </w:p>
    <w:p w14:paraId="5852F908" w14:textId="77777777" w:rsidR="00657DB0" w:rsidRPr="007132D5" w:rsidRDefault="00657DB0" w:rsidP="00657DB0">
      <w:pPr>
        <w:pStyle w:val="BodyText"/>
      </w:pPr>
      <w:r w:rsidRPr="007132D5">
        <w:t>For general terms used throughout this section refer to IEEE Std. 686-1997</w:t>
      </w:r>
      <w:r w:rsidRPr="007132D5">
        <w:tab/>
        <w:t>IEEE Standard Radar Definitions.</w:t>
      </w:r>
    </w:p>
    <w:p w14:paraId="022882CC" w14:textId="77777777" w:rsidR="00657DB0" w:rsidRPr="007132D5" w:rsidRDefault="00657DB0" w:rsidP="00657DB0">
      <w:pPr>
        <w:pStyle w:val="BodyText"/>
      </w:pPr>
      <w:r w:rsidRPr="007132D5">
        <w:t>Specific terms are defined as follows:</w:t>
      </w:r>
    </w:p>
    <w:p w14:paraId="672E8C3F" w14:textId="77777777" w:rsidR="00657DB0" w:rsidRPr="007132D5" w:rsidRDefault="00657DB0" w:rsidP="00657DB0">
      <w:pPr>
        <w:pStyle w:val="BodyText"/>
      </w:pPr>
      <w:r w:rsidRPr="007132D5">
        <w:rPr>
          <w:b/>
        </w:rPr>
        <w:t>Confirmed track</w:t>
      </w:r>
      <w:r w:rsidRPr="007132D5">
        <w:t xml:space="preserve"> – a track that has previously passed the criteria for track initiation, tentative track formation and has been subsequently promoted to a confirmed track.</w:t>
      </w:r>
    </w:p>
    <w:p w14:paraId="7FC7394F" w14:textId="77777777" w:rsidR="00657DB0" w:rsidRPr="007132D5" w:rsidRDefault="00657DB0" w:rsidP="00657DB0">
      <w:pPr>
        <w:pStyle w:val="BodyText"/>
      </w:pPr>
      <w:r w:rsidRPr="007132D5">
        <w:rPr>
          <w:b/>
        </w:rPr>
        <w:t>Data Fusion</w:t>
      </w:r>
      <w:r w:rsidRPr="007132D5">
        <w:t xml:space="preserve"> – in the tracking context, data fusion is the combining of observation updates from more than one sensor to create one track based on all available sensor information.</w:t>
      </w:r>
    </w:p>
    <w:p w14:paraId="18EE762D" w14:textId="77777777" w:rsidR="00657DB0" w:rsidRPr="007132D5" w:rsidRDefault="00657DB0" w:rsidP="00657DB0">
      <w:pPr>
        <w:pStyle w:val="BodyText"/>
      </w:pPr>
      <w:r w:rsidRPr="007132D5">
        <w:rPr>
          <w:b/>
        </w:rPr>
        <w:t>False Plot</w:t>
      </w:r>
      <w:r w:rsidRPr="007132D5">
        <w:t xml:space="preserve"> – a plot resulting from a phenomenon unrelated to VTS operation or from a reflection of an actual object.</w:t>
      </w:r>
    </w:p>
    <w:p w14:paraId="0F38542C" w14:textId="77777777" w:rsidR="00657DB0" w:rsidRPr="007132D5" w:rsidRDefault="00657DB0" w:rsidP="00657DB0">
      <w:pPr>
        <w:pStyle w:val="BodyText"/>
      </w:pPr>
      <w:r w:rsidRPr="007132D5">
        <w:rPr>
          <w:b/>
        </w:rPr>
        <w:t>False Track</w:t>
      </w:r>
      <w:r>
        <w:t xml:space="preserve"> – a</w:t>
      </w:r>
      <w:r w:rsidRPr="007132D5">
        <w:t xml:space="preserve"> track created using sensor data that happens to behave in target-like manner but actually relates to phenomena unrelated to VTS operation or results from reflections of actual objects.</w:t>
      </w:r>
    </w:p>
    <w:p w14:paraId="7F01DBD2" w14:textId="77777777" w:rsidR="00657DB0" w:rsidRPr="007132D5" w:rsidRDefault="00657DB0" w:rsidP="00657DB0">
      <w:pPr>
        <w:pStyle w:val="BodyText"/>
        <w:ind w:left="567"/>
      </w:pPr>
      <w:r w:rsidRPr="007132D5">
        <w:t>Note, the sensors and indeed the tracking process may not be able to differentiate between small detectable objects unrelated to VTS operation (birds for example) and at the same time to correctly detect and track small objects that are related to VTS operation.</w:t>
      </w:r>
    </w:p>
    <w:p w14:paraId="055AFE34" w14:textId="77777777" w:rsidR="00657DB0" w:rsidRPr="007132D5" w:rsidRDefault="00657DB0" w:rsidP="00657DB0">
      <w:pPr>
        <w:pStyle w:val="BodyText"/>
      </w:pPr>
      <w:r w:rsidRPr="007132D5">
        <w:rPr>
          <w:b/>
        </w:rPr>
        <w:t>Latency</w:t>
      </w:r>
      <w:r>
        <w:t xml:space="preserve"> – a </w:t>
      </w:r>
      <w:r w:rsidRPr="007132D5">
        <w:t>measure of time delay experienced in a system.  Used here to indicate the time from a sensor first gathering data relating to a target, to the time the corresponding data is presented to the user (e.g. VTSO display or decision support process).</w:t>
      </w:r>
    </w:p>
    <w:p w14:paraId="0ED6CE8F" w14:textId="77777777" w:rsidR="00657DB0" w:rsidRPr="007132D5" w:rsidRDefault="00657DB0" w:rsidP="00657DB0">
      <w:pPr>
        <w:pStyle w:val="BodyText"/>
      </w:pPr>
      <w:r w:rsidRPr="007132D5">
        <w:rPr>
          <w:b/>
        </w:rPr>
        <w:t>P</w:t>
      </w:r>
      <w:r w:rsidRPr="007132D5">
        <w:rPr>
          <w:b/>
          <w:vertAlign w:val="subscript"/>
        </w:rPr>
        <w:t>D</w:t>
      </w:r>
      <w:r w:rsidRPr="007132D5">
        <w:rPr>
          <w:vertAlign w:val="subscript"/>
        </w:rPr>
        <w:t xml:space="preserve"> </w:t>
      </w:r>
      <w:r w:rsidRPr="007132D5">
        <w:t>– is the probability of target detection at the output of a sensor, subsequent to plot extraction, but prior to tracking, and presentation.  Note, in some systems the boundary of the sensor and its achieved P</w:t>
      </w:r>
      <w:r w:rsidRPr="007132D5">
        <w:rPr>
          <w:vertAlign w:val="subscript"/>
        </w:rPr>
        <w:t>D</w:t>
      </w:r>
      <w:r w:rsidRPr="007132D5">
        <w:t xml:space="preserve"> complicate this definition – clarification may be required to avoid misunderstanding arising from, for example, data compression or video processing.</w:t>
      </w:r>
    </w:p>
    <w:p w14:paraId="61BF0A3B" w14:textId="77777777" w:rsidR="00657DB0" w:rsidRPr="007132D5" w:rsidRDefault="00657DB0" w:rsidP="00657DB0">
      <w:pPr>
        <w:pStyle w:val="BodyText"/>
      </w:pPr>
      <w:r w:rsidRPr="007132D5">
        <w:rPr>
          <w:b/>
        </w:rPr>
        <w:t>Plot</w:t>
      </w:r>
      <w:r>
        <w:t xml:space="preserve"> – a </w:t>
      </w:r>
      <w:r w:rsidRPr="007132D5">
        <w:t>generic term to describe the report resulting from a sensor observation.</w:t>
      </w:r>
    </w:p>
    <w:p w14:paraId="78F861CE" w14:textId="77777777" w:rsidR="00657DB0" w:rsidRPr="007132D5" w:rsidRDefault="00657DB0" w:rsidP="00657DB0">
      <w:pPr>
        <w:pStyle w:val="BodyText"/>
      </w:pPr>
      <w:r w:rsidRPr="007132D5">
        <w:rPr>
          <w:b/>
        </w:rPr>
        <w:lastRenderedPageBreak/>
        <w:t>Plot extraction</w:t>
      </w:r>
      <w:r w:rsidRPr="007132D5">
        <w:t xml:space="preserve"> – the process of determining measurement values for a sensor observation from the raw sensor data.  In the case of a radar sensor, this typically consists of comparing the video level with a threshold which can be (dynamically) adapted to local background noise and clutter conditions.</w:t>
      </w:r>
    </w:p>
    <w:p w14:paraId="6BCD1D03" w14:textId="77777777" w:rsidR="00657DB0" w:rsidRPr="007132D5" w:rsidRDefault="00657DB0" w:rsidP="00657DB0">
      <w:pPr>
        <w:pStyle w:val="BodyText"/>
      </w:pPr>
      <w:r w:rsidRPr="007132D5">
        <w:rPr>
          <w:b/>
        </w:rPr>
        <w:t>Plot to Track Association</w:t>
      </w:r>
      <w:r w:rsidRPr="007132D5">
        <w:t xml:space="preserve"> – the process of determining correlation of new sensor plots with existing tracks.</w:t>
      </w:r>
    </w:p>
    <w:p w14:paraId="36DEDBA0" w14:textId="77777777" w:rsidR="00657DB0" w:rsidRPr="007132D5" w:rsidRDefault="00657DB0" w:rsidP="00657DB0">
      <w:pPr>
        <w:pStyle w:val="BodyText"/>
      </w:pPr>
      <w:r w:rsidRPr="007132D5">
        <w:rPr>
          <w:b/>
        </w:rPr>
        <w:t>Radar</w:t>
      </w:r>
      <w:r>
        <w:t xml:space="preserve"> – as </w:t>
      </w:r>
      <w:r w:rsidRPr="007132D5">
        <w:t>referred to in this document, this relates to all aspects of the radar from sensor through to the availability of radar information (for presentation) from one or more radar sensors to the VTSO.</w:t>
      </w:r>
    </w:p>
    <w:p w14:paraId="1E9C5362" w14:textId="77777777" w:rsidR="00657DB0" w:rsidRPr="007132D5" w:rsidRDefault="00657DB0" w:rsidP="00657DB0">
      <w:pPr>
        <w:pStyle w:val="BodyText"/>
      </w:pPr>
      <w:r w:rsidRPr="007132D5">
        <w:rPr>
          <w:b/>
        </w:rPr>
        <w:t>Radar track (report)</w:t>
      </w:r>
      <w:r>
        <w:t xml:space="preserve"> – a </w:t>
      </w:r>
      <w:r w:rsidRPr="007132D5">
        <w:t xml:space="preserve">target report resulting from the correlation, by a special algorithm (tracking filter) of a succession of radar-reported positions (radar plots) for one object.  </w:t>
      </w:r>
    </w:p>
    <w:p w14:paraId="6E378A4D" w14:textId="77777777" w:rsidR="00657DB0" w:rsidRPr="007132D5" w:rsidRDefault="00657DB0" w:rsidP="00657DB0">
      <w:pPr>
        <w:pStyle w:val="BodyText"/>
      </w:pPr>
      <w:r w:rsidRPr="007132D5">
        <w:rPr>
          <w:b/>
        </w:rPr>
        <w:t xml:space="preserve">Radar video </w:t>
      </w:r>
      <w:r w:rsidRPr="007132D5">
        <w:t>– a time-varying signal, proportional to the sum of the radio frequency (RF) signals being received and the RF noise inherent in the receiver itself.  Radar video can be an analogue signal with associated azimuth reference information, and/or video data (including amplitude) in digital format.</w:t>
      </w:r>
    </w:p>
    <w:p w14:paraId="63C1928C" w14:textId="77777777" w:rsidR="00657DB0" w:rsidRPr="007132D5" w:rsidRDefault="00657DB0" w:rsidP="00657DB0">
      <w:pPr>
        <w:pStyle w:val="BodyText"/>
      </w:pPr>
      <w:r w:rsidRPr="007132D5">
        <w:rPr>
          <w:b/>
        </w:rPr>
        <w:t xml:space="preserve">Sensor </w:t>
      </w:r>
      <w:r w:rsidRPr="007132D5">
        <w:t>– in the tracking context, a sensor is a device for observing and measuring, as a minimum, position information for a target or potential target.</w:t>
      </w:r>
    </w:p>
    <w:p w14:paraId="141FF854" w14:textId="77777777" w:rsidR="00657DB0" w:rsidRPr="007132D5" w:rsidRDefault="00657DB0" w:rsidP="00657DB0">
      <w:pPr>
        <w:pStyle w:val="BodyText"/>
      </w:pPr>
      <w:r w:rsidRPr="007132D5">
        <w:rPr>
          <w:b/>
        </w:rPr>
        <w:t>Sensor P</w:t>
      </w:r>
      <w:r w:rsidRPr="007132D5">
        <w:rPr>
          <w:b/>
          <w:vertAlign w:val="subscript"/>
        </w:rPr>
        <w:t>FA</w:t>
      </w:r>
      <w:r w:rsidRPr="007132D5">
        <w:rPr>
          <w:b/>
        </w:rPr>
        <w:t xml:space="preserve"> </w:t>
      </w:r>
      <w:r w:rsidRPr="007132D5">
        <w:t>– is the probability of false alarm (plot) at the output of a sensor, subsequent to plot extraction, but prior to tracking, and presentation.  This is generally expressed as an average number per unit area.</w:t>
      </w:r>
    </w:p>
    <w:p w14:paraId="29865E79" w14:textId="77777777" w:rsidR="00657DB0" w:rsidRPr="007132D5" w:rsidRDefault="00657DB0" w:rsidP="00657DB0">
      <w:pPr>
        <w:pStyle w:val="BodyText"/>
      </w:pPr>
      <w:r w:rsidRPr="007132D5">
        <w:rPr>
          <w:b/>
        </w:rPr>
        <w:t>Signal to Noise ratio</w:t>
      </w:r>
      <w:r w:rsidRPr="007132D5">
        <w:t xml:space="preserve"> – the ratio of a measurement of the power of a return from a target vs. the local sensor noise around the location of the target</w:t>
      </w:r>
    </w:p>
    <w:p w14:paraId="22E30507" w14:textId="77777777" w:rsidR="00657DB0" w:rsidRPr="007132D5" w:rsidRDefault="00657DB0" w:rsidP="00657DB0">
      <w:pPr>
        <w:pStyle w:val="BodyText"/>
      </w:pPr>
      <w:r w:rsidRPr="007132D5">
        <w:rPr>
          <w:b/>
        </w:rPr>
        <w:t>Tentative track</w:t>
      </w:r>
      <w:r w:rsidRPr="007132D5">
        <w:t xml:space="preserve"> – in the early part of the track lifecycle, a track is considered to be a tentative track until sufficient criteria are passed for it to be promoted to a confirmed track or for it to be discarded as a likely false track.</w:t>
      </w:r>
    </w:p>
    <w:p w14:paraId="7A449270" w14:textId="77777777" w:rsidR="00657DB0" w:rsidRPr="007132D5" w:rsidRDefault="00657DB0" w:rsidP="00657DB0">
      <w:pPr>
        <w:pStyle w:val="BodyText"/>
      </w:pPr>
      <w:r w:rsidRPr="007132D5">
        <w:rPr>
          <w:b/>
        </w:rPr>
        <w:t>Track</w:t>
      </w:r>
      <w:r w:rsidRPr="007132D5">
        <w:t xml:space="preserve"> –the geo-spatial data, accumulated by the system, relating to an object of interest.  As a minimum, this consists of unique identity, timestamp, current position and velocity, the associated quality of that information and other relevant attributes.</w:t>
      </w:r>
    </w:p>
    <w:p w14:paraId="33B2DC08" w14:textId="77777777" w:rsidR="00657DB0" w:rsidRPr="007132D5" w:rsidRDefault="00657DB0" w:rsidP="00657DB0">
      <w:pPr>
        <w:pStyle w:val="BodyText"/>
      </w:pPr>
      <w:r w:rsidRPr="007132D5">
        <w:rPr>
          <w:b/>
        </w:rPr>
        <w:t xml:space="preserve">Track Coasting </w:t>
      </w:r>
      <w:r>
        <w:t>- a</w:t>
      </w:r>
      <w:r w:rsidRPr="007132D5">
        <w:t xml:space="preserve"> feature that maintains tracks in the absence of expected sensor updates.</w:t>
      </w:r>
    </w:p>
    <w:p w14:paraId="6FAFF6CB" w14:textId="77777777" w:rsidR="00657DB0" w:rsidRPr="007132D5" w:rsidRDefault="00657DB0" w:rsidP="00657DB0">
      <w:pPr>
        <w:pStyle w:val="BodyText"/>
      </w:pPr>
      <w:r w:rsidRPr="007132D5">
        <w:rPr>
          <w:b/>
        </w:rPr>
        <w:t>Tracking</w:t>
      </w:r>
      <w:r>
        <w:t xml:space="preserve"> – the </w:t>
      </w:r>
      <w:r w:rsidRPr="007132D5">
        <w:t>process of following an object to enable historical, current and future target positional and velocity information to be displayed and otherwise processed in support of the VTS system objectives.</w:t>
      </w:r>
    </w:p>
    <w:p w14:paraId="4C9BCC6C" w14:textId="77777777" w:rsidR="00657DB0" w:rsidRPr="007132D5" w:rsidRDefault="00657DB0" w:rsidP="00657DB0">
      <w:pPr>
        <w:pStyle w:val="BodyText"/>
      </w:pPr>
      <w:r w:rsidRPr="007132D5">
        <w:rPr>
          <w:b/>
        </w:rPr>
        <w:t>Tracking P</w:t>
      </w:r>
      <w:r w:rsidRPr="007132D5">
        <w:rPr>
          <w:b/>
          <w:vertAlign w:val="subscript"/>
        </w:rPr>
        <w:t>FA</w:t>
      </w:r>
      <w:r>
        <w:rPr>
          <w:b/>
        </w:rPr>
        <w:t xml:space="preserve"> </w:t>
      </w:r>
      <w:r w:rsidRPr="00A70A48">
        <w:t xml:space="preserve">– is </w:t>
      </w:r>
      <w:r w:rsidRPr="007132D5">
        <w:t>the probability of false track at the output of the tracking process, prior to presentation.  This is normally defined as number of occurrences per unit area per unit time.</w:t>
      </w:r>
    </w:p>
    <w:p w14:paraId="0FFE1CAF" w14:textId="77777777" w:rsidR="00657DB0" w:rsidRPr="007132D5" w:rsidRDefault="00657DB0" w:rsidP="00657DB0">
      <w:pPr>
        <w:pStyle w:val="BodyText"/>
      </w:pPr>
      <w:r w:rsidRPr="007132D5">
        <w:rPr>
          <w:b/>
        </w:rPr>
        <w:t xml:space="preserve">Track initiation </w:t>
      </w:r>
      <w:r w:rsidRPr="007132D5">
        <w:t>– this is the process of first creating a track from plots that could not be associated with existing tracks.</w:t>
      </w:r>
    </w:p>
    <w:p w14:paraId="229F2A10" w14:textId="77777777" w:rsidR="00657DB0" w:rsidRPr="007132D5" w:rsidRDefault="00657DB0" w:rsidP="00657DB0">
      <w:pPr>
        <w:pStyle w:val="BodyText"/>
      </w:pPr>
      <w:r w:rsidRPr="007132D5">
        <w:rPr>
          <w:b/>
        </w:rPr>
        <w:t xml:space="preserve">Track Merging </w:t>
      </w:r>
      <w:r w:rsidRPr="007132D5">
        <w:t>– as two approaching tracks come together, it may not be possible for the available sensors to individually discriminate and therefore to measure their continued presence and position.  If this situation persists for some time, one of the tracks may be maintained whilst the other is terminated.</w:t>
      </w:r>
    </w:p>
    <w:p w14:paraId="4F1D5C09" w14:textId="77777777" w:rsidR="00657DB0" w:rsidRPr="007132D5" w:rsidRDefault="00657DB0" w:rsidP="00657DB0">
      <w:pPr>
        <w:pStyle w:val="BodyText"/>
      </w:pPr>
      <w:r w:rsidRPr="007132D5">
        <w:rPr>
          <w:b/>
        </w:rPr>
        <w:lastRenderedPageBreak/>
        <w:t xml:space="preserve">Track Splitting </w:t>
      </w:r>
      <w:r w:rsidRPr="007132D5">
        <w:t>– a single track may unpredictably split into two or more discernible objects which may invoke rules for track initiation on some or all of the resultant likely tracks.</w:t>
      </w:r>
    </w:p>
    <w:p w14:paraId="3460B643" w14:textId="77777777" w:rsidR="00657DB0" w:rsidRPr="007132D5" w:rsidRDefault="00657DB0" w:rsidP="00657DB0">
      <w:pPr>
        <w:pStyle w:val="BodyText"/>
      </w:pPr>
      <w:r w:rsidRPr="007132D5">
        <w:rPr>
          <w:b/>
        </w:rPr>
        <w:t xml:space="preserve">Track swapping </w:t>
      </w:r>
      <w:r w:rsidRPr="007132D5">
        <w:t>– the (usually unwanted) transfer of a track identity (track label) to another track.  This can break the intended association between a track and a physical object.</w:t>
      </w:r>
    </w:p>
    <w:p w14:paraId="7D3CFEE1" w14:textId="77777777" w:rsidR="00657DB0" w:rsidRPr="007132D5" w:rsidRDefault="00657DB0" w:rsidP="00657DB0">
      <w:pPr>
        <w:pStyle w:val="BodyText"/>
      </w:pPr>
      <w:r w:rsidRPr="007132D5">
        <w:rPr>
          <w:b/>
        </w:rPr>
        <w:t xml:space="preserve">Track termination </w:t>
      </w:r>
      <w:r w:rsidRPr="007132D5">
        <w:t>– the process of permanently removing a track.</w:t>
      </w:r>
    </w:p>
    <w:p w14:paraId="280AF613" w14:textId="77777777" w:rsidR="00657DB0" w:rsidRPr="007132D5" w:rsidRDefault="00657DB0" w:rsidP="00657DB0">
      <w:pPr>
        <w:pStyle w:val="Heading3"/>
        <w:tabs>
          <w:tab w:val="num" w:pos="0"/>
        </w:tabs>
        <w:ind w:left="992" w:hanging="992"/>
      </w:pPr>
      <w:bookmarkStart w:id="96" w:name="_Toc63412069"/>
      <w:r w:rsidRPr="007132D5">
        <w:t>References</w:t>
      </w:r>
      <w:bookmarkEnd w:id="96"/>
    </w:p>
    <w:p w14:paraId="478F05F4" w14:textId="77777777" w:rsidR="00657DB0" w:rsidRPr="007132D5" w:rsidRDefault="00657DB0" w:rsidP="0038791B">
      <w:pPr>
        <w:pStyle w:val="Reference"/>
        <w:numPr>
          <w:ilvl w:val="0"/>
          <w:numId w:val="35"/>
        </w:numPr>
      </w:pPr>
      <w:r w:rsidRPr="007132D5">
        <w:t xml:space="preserve">NIMA Technical Report TR8350.2 - Department of </w:t>
      </w:r>
      <w:proofErr w:type="spellStart"/>
      <w:r w:rsidRPr="007132D5">
        <w:t>Defense</w:t>
      </w:r>
      <w:proofErr w:type="spellEnd"/>
      <w:r w:rsidRPr="007132D5">
        <w:t xml:space="preserve"> World Geodetic System 1984, Its Definition and Relationships With Local Geodetic Systems, third edition - amendment 2 (June 23, </w:t>
      </w:r>
      <w:r w:rsidRPr="007132D5">
        <w:rPr>
          <w:rFonts w:cs="Arial"/>
        </w:rPr>
        <w:t>2004).</w:t>
      </w:r>
    </w:p>
    <w:p w14:paraId="54E42D51" w14:textId="77777777" w:rsidR="00657DB0" w:rsidRPr="007132D5" w:rsidRDefault="00657DB0" w:rsidP="0038791B">
      <w:pPr>
        <w:pStyle w:val="Reference"/>
        <w:numPr>
          <w:ilvl w:val="0"/>
          <w:numId w:val="35"/>
        </w:numPr>
      </w:pPr>
      <w:r w:rsidRPr="007132D5">
        <w:t>IEEE Std. 686-1997 - IEEE Standard Radar Definitions.</w:t>
      </w:r>
    </w:p>
    <w:p w14:paraId="50AB67CC" w14:textId="77777777" w:rsidR="00657DB0" w:rsidRPr="007132D5" w:rsidRDefault="00657DB0" w:rsidP="0038791B">
      <w:pPr>
        <w:pStyle w:val="Reference"/>
        <w:numPr>
          <w:ilvl w:val="0"/>
          <w:numId w:val="35"/>
        </w:numPr>
      </w:pPr>
      <w:r w:rsidRPr="007132D5">
        <w:t>IHO S-57 – IHO Transfer Standard For Digital Hydrographic Data.</w:t>
      </w:r>
    </w:p>
    <w:p w14:paraId="5AB9E21D" w14:textId="77777777" w:rsidR="00657DB0" w:rsidRPr="007132D5" w:rsidRDefault="00657DB0" w:rsidP="0038791B">
      <w:pPr>
        <w:pStyle w:val="Reference"/>
        <w:numPr>
          <w:ilvl w:val="0"/>
          <w:numId w:val="35"/>
        </w:numPr>
      </w:pPr>
      <w:r w:rsidRPr="007132D5">
        <w:t>IHO S-101 – IHO ENC Product Specification (under development in 2015).</w:t>
      </w:r>
    </w:p>
    <w:p w14:paraId="282446AE" w14:textId="77777777" w:rsidR="00657DB0" w:rsidRPr="007132D5" w:rsidRDefault="00657DB0" w:rsidP="00657DB0">
      <w:pPr>
        <w:pStyle w:val="Heading2"/>
        <w:keepNext w:val="0"/>
        <w:keepLines w:val="0"/>
        <w:tabs>
          <w:tab w:val="num" w:pos="0"/>
        </w:tabs>
        <w:spacing w:line="240" w:lineRule="auto"/>
        <w:ind w:left="851" w:right="0" w:hanging="851"/>
      </w:pPr>
      <w:bookmarkStart w:id="97" w:name="_Toc63412070"/>
      <w:commentRangeStart w:id="98"/>
      <w:r w:rsidRPr="007132D5">
        <w:t>Tracking and Data Fusion</w:t>
      </w:r>
      <w:commentRangeEnd w:id="98"/>
      <w:r>
        <w:rPr>
          <w:rStyle w:val="CommentReference"/>
          <w:rFonts w:asciiTheme="minorHAnsi" w:eastAsiaTheme="minorEastAsia" w:hAnsiTheme="minorHAnsi" w:cstheme="minorBidi"/>
          <w:b w:val="0"/>
          <w:bCs w:val="0"/>
          <w:caps w:val="0"/>
          <w:color w:val="auto"/>
        </w:rPr>
        <w:commentReference w:id="98"/>
      </w:r>
      <w:bookmarkEnd w:id="97"/>
    </w:p>
    <w:p w14:paraId="12B85A61" w14:textId="77777777" w:rsidR="00657DB0" w:rsidRPr="007132D5" w:rsidRDefault="00657DB0" w:rsidP="00657DB0">
      <w:pPr>
        <w:pStyle w:val="Heading2separationline"/>
      </w:pPr>
    </w:p>
    <w:p w14:paraId="456FF48F" w14:textId="77777777" w:rsidR="00657DB0" w:rsidRPr="007132D5" w:rsidRDefault="00657DB0" w:rsidP="00657DB0">
      <w:pPr>
        <w:pStyle w:val="BodyText"/>
        <w:rPr>
          <w:lang w:eastAsia="de-DE"/>
        </w:rPr>
      </w:pPr>
      <w:r w:rsidRPr="007132D5">
        <w:rPr>
          <w:lang w:eastAsia="de-DE"/>
        </w:rPr>
        <w:t>An up-to-date established traffic image is essential to the successful operation of a VTS.  This is typically presented as a map showing fixed geographical and man-made features and moving objects to aid decision support and general traffic management of the VTS area.  The traffic image is created by processing the raw data from the available sensors of the VTS network.</w:t>
      </w:r>
    </w:p>
    <w:p w14:paraId="7305EA10" w14:textId="77777777" w:rsidR="00657DB0" w:rsidRPr="007132D5" w:rsidRDefault="00657DB0" w:rsidP="00657DB0">
      <w:pPr>
        <w:pStyle w:val="BodyText"/>
        <w:rPr>
          <w:lang w:eastAsia="de-DE"/>
        </w:rPr>
      </w:pPr>
      <w:r w:rsidRPr="007132D5">
        <w:rPr>
          <w:lang w:eastAsia="de-DE"/>
        </w:rPr>
        <w:t>All individual sensor measurements have limited accuracy and are affected by random errors.  In order to obtain a more reliable estimate of a target position and speed vector, measurements need to be processed.</w:t>
      </w:r>
    </w:p>
    <w:p w14:paraId="44F15907" w14:textId="77777777" w:rsidR="00657DB0" w:rsidRPr="007132D5" w:rsidRDefault="00657DB0" w:rsidP="00657DB0">
      <w:pPr>
        <w:pStyle w:val="BodyText"/>
        <w:rPr>
          <w:lang w:eastAsia="de-DE"/>
        </w:rPr>
      </w:pPr>
      <w:r w:rsidRPr="007132D5">
        <w:rPr>
          <w:lang w:eastAsia="de-DE"/>
        </w:rPr>
        <w:t>The Tracking and data fusion process accepts sensor data from the available VTS sensor network and other available sources.  Then, it attempts to combine these with existing tracks for the purposes of building a traffic image.  When such data do not successfully combine with existing tracks, the Track Initiation process postulates new tentative tracks which are subsequently monitored until they either become confirmed tracks or are discarded as likely false alarms.</w:t>
      </w:r>
    </w:p>
    <w:p w14:paraId="79F14D10" w14:textId="77777777" w:rsidR="00657DB0" w:rsidRPr="007132D5" w:rsidRDefault="00657DB0" w:rsidP="00657DB0">
      <w:pPr>
        <w:pStyle w:val="BodyText"/>
        <w:rPr>
          <w:lang w:eastAsia="de-DE"/>
        </w:rPr>
      </w:pPr>
      <w:r w:rsidRPr="007132D5">
        <w:rPr>
          <w:lang w:eastAsia="de-DE"/>
        </w:rPr>
        <w:t>The resulting traffic image is displayed to the VTSO, can be used in decision support and may be provided to other agencies and allied services.</w:t>
      </w:r>
    </w:p>
    <w:p w14:paraId="392651C1" w14:textId="77777777" w:rsidR="00657DB0" w:rsidRPr="007132D5" w:rsidRDefault="00657DB0" w:rsidP="00657DB0">
      <w:pPr>
        <w:pStyle w:val="BodyText"/>
        <w:rPr>
          <w:color w:val="000000" w:themeColor="text1"/>
          <w:lang w:eastAsia="de-DE"/>
        </w:rPr>
      </w:pPr>
      <w:r w:rsidRPr="007132D5">
        <w:rPr>
          <w:lang w:eastAsia="de-DE"/>
        </w:rPr>
        <w:t>The tracking process uses models of the sensors and a set of concurrent models of the target movement to provide a best estimate of, at least, the target position, course and speed</w:t>
      </w:r>
      <w:r w:rsidRPr="007132D5">
        <w:rPr>
          <w:color w:val="000000" w:themeColor="text1"/>
          <w:lang w:eastAsia="de-DE"/>
        </w:rPr>
        <w:t xml:space="preserve"> over ground (COG, SOG).  These models are also used to optimise the association process to combine new measurements with the existing tracks.</w:t>
      </w:r>
    </w:p>
    <w:p w14:paraId="0E1B252B" w14:textId="77777777" w:rsidR="00657DB0" w:rsidRPr="007132D5" w:rsidRDefault="00657DB0" w:rsidP="00657DB0">
      <w:pPr>
        <w:pStyle w:val="BodyText"/>
        <w:rPr>
          <w:lang w:eastAsia="de-DE"/>
        </w:rPr>
      </w:pPr>
      <w:r w:rsidRPr="007132D5">
        <w:rPr>
          <w:lang w:eastAsia="de-DE"/>
        </w:rPr>
        <w:t xml:space="preserve">Some standard terms need to be outlined for clarity (see </w:t>
      </w:r>
      <w:r w:rsidRPr="007132D5">
        <w:rPr>
          <w:lang w:eastAsia="de-DE"/>
        </w:rPr>
        <w:fldChar w:fldCharType="begin"/>
      </w:r>
      <w:r w:rsidRPr="007132D5">
        <w:rPr>
          <w:lang w:eastAsia="de-DE"/>
        </w:rPr>
        <w:instrText xml:space="preserve"> REF _Ref445307332 \r \h </w:instrText>
      </w:r>
      <w:r w:rsidRPr="007132D5">
        <w:rPr>
          <w:lang w:eastAsia="de-DE"/>
        </w:rPr>
      </w:r>
      <w:r w:rsidRPr="007132D5">
        <w:rPr>
          <w:lang w:eastAsia="de-DE"/>
        </w:rPr>
        <w:fldChar w:fldCharType="separate"/>
      </w:r>
      <w:r w:rsidRPr="007132D5">
        <w:rPr>
          <w:lang w:eastAsia="de-DE"/>
        </w:rPr>
        <w:t>Figure 17</w:t>
      </w:r>
      <w:r w:rsidRPr="007132D5">
        <w:rPr>
          <w:lang w:eastAsia="de-DE"/>
        </w:rPr>
        <w:fldChar w:fldCharType="end"/>
      </w:r>
      <w:r w:rsidRPr="007132D5">
        <w:rPr>
          <w:lang w:eastAsia="de-DE"/>
        </w:rPr>
        <w:t>).</w:t>
      </w:r>
    </w:p>
    <w:p w14:paraId="426DA41C" w14:textId="77777777" w:rsidR="00657DB0" w:rsidRPr="007132D5" w:rsidRDefault="00657DB0" w:rsidP="00657DB0">
      <w:pPr>
        <w:keepNext/>
        <w:jc w:val="center"/>
        <w:rPr>
          <w:lang w:eastAsia="de-DE"/>
        </w:rPr>
      </w:pPr>
      <w:r w:rsidRPr="007132D5">
        <w:rPr>
          <w:noProof/>
          <w:lang w:eastAsia="en-GB"/>
        </w:rPr>
        <w:lastRenderedPageBreak/>
        <w:drawing>
          <wp:inline distT="0" distB="0" distL="0" distR="0" wp14:anchorId="2BA97C51" wp14:editId="20130B4A">
            <wp:extent cx="6120130" cy="198501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cking terminology hierarchy v4.jpg"/>
                    <pic:cNvPicPr/>
                  </pic:nvPicPr>
                  <pic:blipFill>
                    <a:blip r:embed="rId28">
                      <a:extLst>
                        <a:ext uri="{28A0092B-C50C-407E-A947-70E740481C1C}">
                          <a14:useLocalDpi xmlns:a14="http://schemas.microsoft.com/office/drawing/2010/main" val="0"/>
                        </a:ext>
                      </a:extLst>
                    </a:blip>
                    <a:stretch>
                      <a:fillRect/>
                    </a:stretch>
                  </pic:blipFill>
                  <pic:spPr>
                    <a:xfrm>
                      <a:off x="0" y="0"/>
                      <a:ext cx="6120130" cy="1985010"/>
                    </a:xfrm>
                    <a:prstGeom prst="rect">
                      <a:avLst/>
                    </a:prstGeom>
                  </pic:spPr>
                </pic:pic>
              </a:graphicData>
            </a:graphic>
          </wp:inline>
        </w:drawing>
      </w:r>
    </w:p>
    <w:p w14:paraId="033D9693" w14:textId="77777777" w:rsidR="00657DB0" w:rsidRPr="007132D5" w:rsidRDefault="00657DB0" w:rsidP="00657DB0">
      <w:pPr>
        <w:pStyle w:val="Figurecaption"/>
        <w:jc w:val="center"/>
      </w:pPr>
      <w:r w:rsidRPr="007132D5">
        <w:t>Typical Terminology of Tracking Functions and Processes</w:t>
      </w:r>
    </w:p>
    <w:p w14:paraId="6CC6350E" w14:textId="77777777" w:rsidR="00657DB0" w:rsidRPr="007132D5" w:rsidRDefault="00657DB0" w:rsidP="00657DB0">
      <w:pPr>
        <w:pStyle w:val="BodyText"/>
        <w:rPr>
          <w:lang w:eastAsia="de-DE"/>
        </w:rPr>
      </w:pPr>
      <w:r w:rsidRPr="007132D5">
        <w:rPr>
          <w:lang w:eastAsia="de-DE"/>
        </w:rPr>
        <w:t xml:space="preserve">It is recommended that a VTS system takes advantage of data available from multiple sensors and external sources by integrating this data in an appropriate way.  Integration can be as simple as overlaying, selectable, multiple layers of track data on the VTSO display but significant advantages can be gained by processing and combining the data within the Data Processing function.  The use of data from all available sources can significantly improve the positional accuracy of the track and other associated track information (identity, target type, COG, SOG, manoeuvre etc.). In addition, </w:t>
      </w:r>
      <w:r w:rsidRPr="007132D5">
        <w:rPr>
          <w:color w:val="000000" w:themeColor="text1"/>
          <w:lang w:eastAsia="de-DE"/>
        </w:rPr>
        <w:t>track fusion</w:t>
      </w:r>
      <w:r w:rsidRPr="007132D5">
        <w:rPr>
          <w:i/>
          <w:color w:val="99509A" w:themeColor="accent6"/>
          <w:lang w:eastAsia="de-DE"/>
        </w:rPr>
        <w:t xml:space="preserve"> </w:t>
      </w:r>
      <w:r w:rsidRPr="007132D5">
        <w:rPr>
          <w:lang w:eastAsia="de-DE"/>
        </w:rPr>
        <w:t>can include error and anomaly detection in the data from single sensors (which may incorrectly differ from other sensor derived data).</w:t>
      </w:r>
    </w:p>
    <w:p w14:paraId="0AEE4803" w14:textId="77777777" w:rsidR="00657DB0" w:rsidRPr="007132D5" w:rsidRDefault="00657DB0" w:rsidP="00657DB0">
      <w:pPr>
        <w:pStyle w:val="BodyText"/>
        <w:rPr>
          <w:lang w:eastAsia="de-DE"/>
        </w:rPr>
      </w:pPr>
      <w:r w:rsidRPr="007132D5">
        <w:rPr>
          <w:lang w:eastAsia="de-DE"/>
        </w:rPr>
        <w:t>Fusion of the data can be either combining tracks created from individual sensors or introducing the raw measurements from all sensors directly into the track filtering process.  In both cases, the track fusion process may have to deal with (un-calibrated) biases in the data originating from the different sensors (e.g. the North alignment of radar sensors).</w:t>
      </w:r>
    </w:p>
    <w:p w14:paraId="724D511C" w14:textId="77777777" w:rsidR="00657DB0" w:rsidRPr="007132D5" w:rsidRDefault="00657DB0" w:rsidP="00657DB0">
      <w:pPr>
        <w:pStyle w:val="BodyText"/>
      </w:pPr>
      <w:r w:rsidRPr="007132D5">
        <w:rPr>
          <w:lang w:eastAsia="de-DE"/>
        </w:rPr>
        <w:t xml:space="preserve">In a fully calibrated system (i.e. with minimum measurement bias), the output of </w:t>
      </w:r>
      <w:r w:rsidRPr="007132D5">
        <w:rPr>
          <w:color w:val="000000" w:themeColor="text1"/>
          <w:lang w:eastAsia="de-DE"/>
        </w:rPr>
        <w:t>a data fusion tracker (multi-sensor tracker)</w:t>
      </w:r>
      <w:r w:rsidRPr="007132D5">
        <w:t xml:space="preserve"> should not reduce the quality of the information coming from the most reliable source and in general additional accuracy or other benefits should reasonably be expected.  Track fusion also provides redundancy to minimise the consequences of sensor failure or poor detection.</w:t>
      </w:r>
    </w:p>
    <w:p w14:paraId="1B2D9DF4" w14:textId="77777777" w:rsidR="00657DB0" w:rsidRPr="007132D5" w:rsidRDefault="00657DB0" w:rsidP="00657DB0">
      <w:pPr>
        <w:pStyle w:val="BodyText"/>
      </w:pPr>
      <w:r w:rsidRPr="007132D5">
        <w:t>Track fusion is an automatic process and as such, it is recommended that VTSO interaction with this process is limited.</w:t>
      </w:r>
    </w:p>
    <w:p w14:paraId="40115A01" w14:textId="77777777" w:rsidR="00657DB0" w:rsidRPr="007132D5" w:rsidRDefault="00657DB0" w:rsidP="00657DB0">
      <w:pPr>
        <w:pStyle w:val="BodyText"/>
        <w:rPr>
          <w:lang w:eastAsia="de-DE"/>
        </w:rPr>
      </w:pPr>
      <w:r w:rsidRPr="007132D5">
        <w:rPr>
          <w:lang w:eastAsia="de-DE"/>
        </w:rPr>
        <w:t>Within this Guideline, the Tracking and Data Fusion sections consider sensor data from various sources including:</w:t>
      </w:r>
    </w:p>
    <w:p w14:paraId="74B6B353" w14:textId="77777777" w:rsidR="00657DB0" w:rsidRPr="007132D5" w:rsidRDefault="00657DB0" w:rsidP="00657DB0">
      <w:pPr>
        <w:pStyle w:val="Bullet1"/>
      </w:pPr>
      <w:r>
        <w:t>r</w:t>
      </w:r>
      <w:r w:rsidRPr="007132D5">
        <w:t>adar sensors;</w:t>
      </w:r>
    </w:p>
    <w:p w14:paraId="200A64A0" w14:textId="77777777" w:rsidR="00657DB0" w:rsidRPr="007132D5" w:rsidRDefault="00657DB0" w:rsidP="00657DB0">
      <w:pPr>
        <w:pStyle w:val="Bullet1"/>
      </w:pPr>
      <w:r>
        <w:t>a</w:t>
      </w:r>
      <w:r w:rsidRPr="007132D5">
        <w:t>djacent VTS area or other agency tracks;</w:t>
      </w:r>
    </w:p>
    <w:p w14:paraId="49C31023" w14:textId="77777777" w:rsidR="00657DB0" w:rsidRPr="007132D5" w:rsidRDefault="00657DB0" w:rsidP="00657DB0">
      <w:pPr>
        <w:pStyle w:val="Bullet1"/>
      </w:pPr>
      <w:r w:rsidRPr="007132D5">
        <w:t>AIS and Satellite AIS;</w:t>
      </w:r>
    </w:p>
    <w:p w14:paraId="5B4EE987" w14:textId="77777777" w:rsidR="00657DB0" w:rsidRPr="007132D5" w:rsidRDefault="00657DB0" w:rsidP="00657DB0">
      <w:pPr>
        <w:pStyle w:val="Bullet1"/>
      </w:pPr>
      <w:r w:rsidRPr="007132D5">
        <w:lastRenderedPageBreak/>
        <w:t>LRIT;</w:t>
      </w:r>
    </w:p>
    <w:p w14:paraId="7D61BF93" w14:textId="77777777" w:rsidR="00657DB0" w:rsidRPr="007132D5" w:rsidRDefault="00657DB0" w:rsidP="00657DB0">
      <w:pPr>
        <w:pStyle w:val="Bullet1"/>
      </w:pPr>
      <w:r w:rsidRPr="007132D5">
        <w:t>Electro-Optical Systems (EOS).</w:t>
      </w:r>
    </w:p>
    <w:p w14:paraId="29FF5AF2" w14:textId="77777777" w:rsidR="00657DB0" w:rsidRPr="007132D5" w:rsidRDefault="00657DB0" w:rsidP="00657DB0">
      <w:pPr>
        <w:pStyle w:val="BodyText"/>
        <w:rPr>
          <w:lang w:eastAsia="de-DE"/>
        </w:rPr>
      </w:pPr>
      <w:r w:rsidRPr="007132D5">
        <w:rPr>
          <w:lang w:eastAsia="de-DE"/>
        </w:rPr>
        <w:t>Note, contributions from mobile sensors (ship borne sensors etc.) are not normally considered, although this additional enhancement and complexity may become more widespread in the future.  The availability of more data bandwidth from ship to shore may facilitate this enhancement in the future.</w:t>
      </w:r>
    </w:p>
    <w:p w14:paraId="4450C929" w14:textId="77777777" w:rsidR="00657DB0" w:rsidRPr="007132D5" w:rsidRDefault="00657DB0" w:rsidP="00657DB0">
      <w:pPr>
        <w:pStyle w:val="BodyText"/>
        <w:rPr>
          <w:lang w:eastAsia="de-DE"/>
        </w:rPr>
      </w:pPr>
      <w:r w:rsidRPr="007132D5">
        <w:rPr>
          <w:lang w:eastAsia="de-DE"/>
        </w:rPr>
        <w:t xml:space="preserve">The design of the Tracking and data fusion process should </w:t>
      </w:r>
      <w:proofErr w:type="gramStart"/>
      <w:r w:rsidRPr="007132D5">
        <w:rPr>
          <w:lang w:eastAsia="de-DE"/>
        </w:rPr>
        <w:t>take into account</w:t>
      </w:r>
      <w:proofErr w:type="gramEnd"/>
      <w:r w:rsidRPr="007132D5">
        <w:rPr>
          <w:lang w:eastAsia="de-DE"/>
        </w:rPr>
        <w:t xml:space="preserve"> the need to translate positional information into a common geographical reference system.  One common standard datum for this is WGS84.  This translation process requires an understanding of the attributes of each sensor, for instance AIS provides geographic coordinates whereas radar measures position in terms of polar coordinates, i.e. range from the sensor and bearing relative to North, even though the data may have been translated at source, the measurement errors used within the track correlation process should reflect the type of data.</w:t>
      </w:r>
    </w:p>
    <w:p w14:paraId="6A41FC2A" w14:textId="77777777" w:rsidR="00657DB0" w:rsidRPr="007132D5" w:rsidRDefault="00657DB0" w:rsidP="00657DB0">
      <w:pPr>
        <w:pStyle w:val="BodyText"/>
        <w:rPr>
          <w:lang w:eastAsia="de-DE"/>
        </w:rPr>
      </w:pPr>
      <w:r w:rsidRPr="007132D5">
        <w:rPr>
          <w:lang w:eastAsia="de-DE"/>
        </w:rPr>
        <w:t>As mentioned above, there is also the need to accurately calibrate various sensors to the common reference system, and to each other, so that a detectable point target is measured to have a common location from all sensors providing data on such a target.  Such calibration can take the form of manual set up and routine checking and/or on-the-fly identification and correction of measurement bias within the tracking process.</w:t>
      </w:r>
    </w:p>
    <w:p w14:paraId="0073C209" w14:textId="77777777" w:rsidR="00657DB0" w:rsidRPr="007132D5" w:rsidRDefault="00657DB0" w:rsidP="00657DB0">
      <w:pPr>
        <w:pStyle w:val="BodyText"/>
        <w:rPr>
          <w:lang w:eastAsia="de-DE"/>
        </w:rPr>
      </w:pPr>
      <w:r w:rsidRPr="007132D5">
        <w:rPr>
          <w:lang w:eastAsia="de-DE"/>
        </w:rPr>
        <w:t>The time stamping of sensor data, accurately reflecting the time of observation and measurement, is essential to enable the correct and accurate traffic image to be established and maintained.  Another important performance parameter to consider is communication and processing latency through the VTS system and in particular within the Tracking and data fusion process.  This is a separate design consideration to that of time stamping to ensure that the data is presented in a timely fashion to the VTSO (or external system).</w:t>
      </w:r>
    </w:p>
    <w:p w14:paraId="73E78086" w14:textId="77777777" w:rsidR="00657DB0" w:rsidRPr="007132D5" w:rsidRDefault="00657DB0" w:rsidP="00657DB0">
      <w:pPr>
        <w:pStyle w:val="Heading3"/>
        <w:tabs>
          <w:tab w:val="num" w:pos="0"/>
        </w:tabs>
        <w:ind w:left="992" w:hanging="992"/>
      </w:pPr>
      <w:bookmarkStart w:id="99" w:name="_Toc63412071"/>
      <w:r w:rsidRPr="007132D5">
        <w:t>Plot Extraction</w:t>
      </w:r>
      <w:bookmarkEnd w:id="99"/>
    </w:p>
    <w:p w14:paraId="133A89CC" w14:textId="77777777" w:rsidR="00657DB0" w:rsidRPr="007132D5" w:rsidRDefault="00657DB0" w:rsidP="00657DB0">
      <w:pPr>
        <w:pStyle w:val="BodyText"/>
        <w:rPr>
          <w:lang w:eastAsia="de-DE"/>
        </w:rPr>
      </w:pPr>
      <w:r w:rsidRPr="007132D5">
        <w:rPr>
          <w:lang w:eastAsia="de-DE"/>
        </w:rPr>
        <w:t>The plot extraction process lies between the collection of raw sensor data and the extraction of useful information from that data.  It is highly dependent on sensor type:</w:t>
      </w:r>
    </w:p>
    <w:p w14:paraId="47C51287" w14:textId="77777777" w:rsidR="00657DB0" w:rsidRPr="007132D5" w:rsidRDefault="00657DB0" w:rsidP="00657DB0">
      <w:pPr>
        <w:pStyle w:val="Bullet1"/>
      </w:pPr>
      <w:r w:rsidRPr="007132D5">
        <w:t>An AIS, satellite AIS or LRIT plot is known to originate from a single GNSS receiver and provides a time stamped position which can be assumed, with significant confidence, to originate from one target;</w:t>
      </w:r>
    </w:p>
    <w:p w14:paraId="6E64A074" w14:textId="77777777" w:rsidR="00657DB0" w:rsidRDefault="00657DB0" w:rsidP="00657DB0">
      <w:pPr>
        <w:pStyle w:val="Bullet1"/>
      </w:pPr>
      <w:r w:rsidRPr="007132D5">
        <w:t xml:space="preserve">A radar or EOS plot has to be extracted from raw data using a thresholding process to separate it </w:t>
      </w:r>
      <w:r>
        <w:t>from noise related excursions.</w:t>
      </w:r>
    </w:p>
    <w:p w14:paraId="256C730F" w14:textId="77777777" w:rsidR="00657DB0" w:rsidRPr="007132D5" w:rsidRDefault="00657DB0" w:rsidP="00657DB0">
      <w:pPr>
        <w:pStyle w:val="Bullet1text"/>
      </w:pPr>
      <w:r w:rsidRPr="007132D5">
        <w:t>In addition, multiple candidate plots may arise from one object (due to target physical size, sensor attributes etc.) and these need to be associated and reduced to one plot where possible within the extraction process.</w:t>
      </w:r>
    </w:p>
    <w:p w14:paraId="4C86D619" w14:textId="77777777" w:rsidR="00657DB0" w:rsidRPr="007132D5" w:rsidRDefault="00657DB0" w:rsidP="00657DB0">
      <w:pPr>
        <w:pStyle w:val="Bullet1text"/>
      </w:pPr>
      <w:r w:rsidRPr="007132D5">
        <w:t>Ambiguities may also exist in the plot measurement and they need to be resolved, or, at least, highlighted for downstream resolution.</w:t>
      </w:r>
    </w:p>
    <w:p w14:paraId="6BD05A24" w14:textId="77777777" w:rsidR="00657DB0" w:rsidRPr="007132D5" w:rsidRDefault="00657DB0" w:rsidP="00657DB0">
      <w:pPr>
        <w:pStyle w:val="BodyText"/>
        <w:rPr>
          <w:lang w:eastAsia="de-DE"/>
        </w:rPr>
      </w:pPr>
      <w:r w:rsidRPr="007132D5">
        <w:rPr>
          <w:lang w:eastAsia="de-DE"/>
        </w:rPr>
        <w:t>The plot extraction process requires specialised and dedicated processing to optimise the trade-off between target detection probability and false alarm rate whilst also extracting positional data.  In addition, a strong radar plot may originate from any reflecting surface or surfaces and may not be related to a vessel or object of interest.  The subsequent plot to track association process contributes significantly to the selection of wanted radar plots from unwanted radar plots.  Besides the extraction of single object plots, the plot extraction process may also provide additional attributes or extended object information to enable subsequent tracking of, for example, icebergs or oil slicks.</w:t>
      </w:r>
    </w:p>
    <w:p w14:paraId="331F07D9" w14:textId="77777777" w:rsidR="00657DB0" w:rsidRPr="007132D5" w:rsidRDefault="00657DB0" w:rsidP="00657DB0">
      <w:pPr>
        <w:pStyle w:val="BodyText"/>
        <w:rPr>
          <w:lang w:eastAsia="de-DE"/>
        </w:rPr>
      </w:pPr>
      <w:r w:rsidRPr="007132D5">
        <w:rPr>
          <w:lang w:eastAsia="de-DE"/>
        </w:rPr>
        <w:lastRenderedPageBreak/>
        <w:t>Extracted plots include the following attributes:</w:t>
      </w:r>
    </w:p>
    <w:p w14:paraId="487CD18B" w14:textId="77777777" w:rsidR="00657DB0" w:rsidRPr="007132D5" w:rsidRDefault="00657DB0" w:rsidP="00657DB0">
      <w:pPr>
        <w:pStyle w:val="Bullet1"/>
      </w:pPr>
      <w:r>
        <w:t>t</w:t>
      </w:r>
      <w:r w:rsidRPr="007132D5">
        <w:t>ime of measurement;</w:t>
      </w:r>
    </w:p>
    <w:p w14:paraId="777FA6CC" w14:textId="77777777" w:rsidR="00657DB0" w:rsidRPr="007132D5" w:rsidRDefault="00657DB0" w:rsidP="00657DB0">
      <w:pPr>
        <w:pStyle w:val="Bullet1"/>
      </w:pPr>
      <w:r>
        <w:t>m</w:t>
      </w:r>
      <w:r w:rsidRPr="007132D5">
        <w:t>easured position (Cartesian or polar) and positional uncertainty;</w:t>
      </w:r>
    </w:p>
    <w:p w14:paraId="772ED020" w14:textId="77777777" w:rsidR="00657DB0" w:rsidRPr="007132D5" w:rsidRDefault="00657DB0" w:rsidP="00657DB0">
      <w:pPr>
        <w:pStyle w:val="Bullet1"/>
      </w:pPr>
      <w:r>
        <w:t>o</w:t>
      </w:r>
      <w:r w:rsidRPr="007132D5">
        <w:t>riginating sensor.</w:t>
      </w:r>
    </w:p>
    <w:p w14:paraId="59F34ABE" w14:textId="77777777" w:rsidR="00657DB0" w:rsidRPr="007132D5" w:rsidRDefault="00657DB0" w:rsidP="00657DB0">
      <w:pPr>
        <w:pStyle w:val="BodyText"/>
        <w:rPr>
          <w:lang w:eastAsia="de-DE"/>
        </w:rPr>
      </w:pPr>
      <w:r w:rsidRPr="007132D5">
        <w:rPr>
          <w:lang w:eastAsia="de-DE"/>
        </w:rPr>
        <w:t>In addition, the plots attributes may include:</w:t>
      </w:r>
    </w:p>
    <w:p w14:paraId="6587433F" w14:textId="77777777" w:rsidR="00657DB0" w:rsidRPr="007132D5" w:rsidRDefault="00657DB0" w:rsidP="00657DB0">
      <w:pPr>
        <w:pStyle w:val="Bullet1"/>
      </w:pPr>
      <w:r>
        <w:t>i</w:t>
      </w:r>
      <w:r w:rsidRPr="007132D5">
        <w:t>dentity;</w:t>
      </w:r>
    </w:p>
    <w:p w14:paraId="112BBB21" w14:textId="77777777" w:rsidR="00657DB0" w:rsidRPr="007132D5" w:rsidRDefault="00657DB0" w:rsidP="00657DB0">
      <w:pPr>
        <w:pStyle w:val="Bullet1"/>
      </w:pPr>
      <w:r>
        <w:t>r</w:t>
      </w:r>
      <w:r w:rsidRPr="007132D5">
        <w:t>adial (Doppler) speed;</w:t>
      </w:r>
    </w:p>
    <w:p w14:paraId="55B6A266" w14:textId="77777777" w:rsidR="00657DB0" w:rsidRPr="007132D5" w:rsidRDefault="00657DB0" w:rsidP="00657DB0">
      <w:pPr>
        <w:pStyle w:val="Bullet1"/>
      </w:pPr>
      <w:r>
        <w:t>p</w:t>
      </w:r>
      <w:r w:rsidRPr="007132D5">
        <w:t>hysical extent of the plot;</w:t>
      </w:r>
    </w:p>
    <w:p w14:paraId="5A8112D9" w14:textId="77777777" w:rsidR="00657DB0" w:rsidRPr="007132D5" w:rsidRDefault="00657DB0" w:rsidP="00657DB0">
      <w:pPr>
        <w:pStyle w:val="Bullet1"/>
      </w:pPr>
      <w:r>
        <w:t>s</w:t>
      </w:r>
      <w:r w:rsidRPr="007132D5">
        <w:t>ignal strength.</w:t>
      </w:r>
    </w:p>
    <w:p w14:paraId="24BCE8F9" w14:textId="77777777" w:rsidR="00657DB0" w:rsidRPr="007132D5" w:rsidRDefault="00657DB0" w:rsidP="00657DB0">
      <w:pPr>
        <w:pStyle w:val="BodyText"/>
        <w:rPr>
          <w:lang w:eastAsia="de-DE"/>
        </w:rPr>
      </w:pPr>
      <w:r w:rsidRPr="007132D5">
        <w:rPr>
          <w:lang w:eastAsia="de-DE"/>
        </w:rPr>
        <w:t>In general, the plot extraction process is fully automatic, relying on programmed algorithms tuned to optimise the process to the sensor characteristics and the topography of the coverage area.</w:t>
      </w:r>
    </w:p>
    <w:p w14:paraId="7E425FA3" w14:textId="77777777" w:rsidR="00657DB0" w:rsidRPr="007132D5" w:rsidRDefault="00657DB0" w:rsidP="00657DB0">
      <w:pPr>
        <w:pStyle w:val="Heading3"/>
        <w:tabs>
          <w:tab w:val="num" w:pos="0"/>
        </w:tabs>
        <w:ind w:left="992" w:hanging="992"/>
      </w:pPr>
      <w:bookmarkStart w:id="100" w:name="_Toc63412072"/>
      <w:r w:rsidRPr="007132D5">
        <w:t>Tracking</w:t>
      </w:r>
      <w:bookmarkEnd w:id="100"/>
    </w:p>
    <w:p w14:paraId="535BDF7C" w14:textId="77777777" w:rsidR="00657DB0" w:rsidRPr="007132D5" w:rsidRDefault="00657DB0" w:rsidP="00657DB0">
      <w:pPr>
        <w:pStyle w:val="Heading4"/>
        <w:tabs>
          <w:tab w:val="num" w:pos="0"/>
        </w:tabs>
        <w:ind w:left="1134" w:hanging="1134"/>
      </w:pPr>
      <w:r w:rsidRPr="007132D5">
        <w:t>Plot-to-Track Association</w:t>
      </w:r>
    </w:p>
    <w:p w14:paraId="069967D9" w14:textId="77777777" w:rsidR="00657DB0" w:rsidRPr="007132D5" w:rsidRDefault="00657DB0" w:rsidP="00657DB0">
      <w:pPr>
        <w:pStyle w:val="BodyText"/>
      </w:pPr>
      <w:r w:rsidRPr="007132D5">
        <w:t>Plot-to-Track Association is the selection of the most likely track, representing the object, for each (incoming) plot and the identification of plots which do not associate with any existing track.</w:t>
      </w:r>
    </w:p>
    <w:p w14:paraId="4631B477" w14:textId="77777777" w:rsidR="00657DB0" w:rsidRPr="007132D5" w:rsidRDefault="00657DB0" w:rsidP="00657DB0">
      <w:pPr>
        <w:pStyle w:val="BodyText"/>
      </w:pPr>
      <w:r w:rsidRPr="007132D5">
        <w:t>The extracted plots are passed to the tracking process and those which fail to correlate with existing tracks become candidates for the initiation of new tracks.  Those plots which correlate successfully with existing confirmed or tentative tracks will be used to update the associating track.</w:t>
      </w:r>
    </w:p>
    <w:p w14:paraId="7BE521C1" w14:textId="77777777" w:rsidR="00657DB0" w:rsidRPr="007132D5" w:rsidRDefault="00657DB0" w:rsidP="00657DB0">
      <w:pPr>
        <w:pStyle w:val="BodyText"/>
      </w:pPr>
      <w:r w:rsidRPr="007132D5">
        <w:t>Plot-to-Track association involves the forward prediction of the track attributes (e.g. position) to a time which corresponds with the time-stamped update(s) contained within the new plot.  After allowance for elapsed time since last update, measurement noise and the possibility of reasonable target manoeuvre, a test for correlation with the new plot is used to either associate the plot or discard the plot (from this track).  This process is repeated for all tracks (and plots) so that the discarded plots can be passed to the track initiation process.</w:t>
      </w:r>
    </w:p>
    <w:p w14:paraId="204CD1DE" w14:textId="77777777" w:rsidR="00657DB0" w:rsidRPr="007132D5" w:rsidRDefault="00657DB0" w:rsidP="00657DB0">
      <w:pPr>
        <w:pStyle w:val="BodyText"/>
      </w:pPr>
      <w:r w:rsidRPr="007132D5">
        <w:t>Note: plots arrive asynchronously from any available sensor.</w:t>
      </w:r>
    </w:p>
    <w:p w14:paraId="3E1BE2BA" w14:textId="77777777" w:rsidR="00657DB0" w:rsidRPr="007132D5" w:rsidRDefault="00657DB0" w:rsidP="00657DB0">
      <w:pPr>
        <w:pStyle w:val="Heading4"/>
        <w:tabs>
          <w:tab w:val="num" w:pos="0"/>
        </w:tabs>
        <w:ind w:left="1134" w:hanging="1134"/>
      </w:pPr>
      <w:r w:rsidRPr="007132D5">
        <w:t>Track Initiation</w:t>
      </w:r>
    </w:p>
    <w:p w14:paraId="4ED5D26F" w14:textId="77777777" w:rsidR="00657DB0" w:rsidRPr="007132D5" w:rsidRDefault="00657DB0" w:rsidP="00657DB0">
      <w:pPr>
        <w:pStyle w:val="BodyText"/>
      </w:pPr>
      <w:r w:rsidRPr="007132D5">
        <w:t>The plots remaining un-associated following the plot to track association process may contain plots originating from real targets.  These plots are used in the track initiation process to establish a list of uniquely identified, tentative tracks.</w:t>
      </w:r>
    </w:p>
    <w:p w14:paraId="7BF6D67F" w14:textId="77777777" w:rsidR="00657DB0" w:rsidRPr="007132D5" w:rsidRDefault="00657DB0" w:rsidP="00657DB0">
      <w:pPr>
        <w:pStyle w:val="BodyText"/>
      </w:pPr>
      <w:r w:rsidRPr="007132D5">
        <w:lastRenderedPageBreak/>
        <w:t xml:space="preserve">In general, the track initiation process is automatic but geographic limitations may be invoked upon areas where automatic initiation should and should not occur.  Although VTS systems often include the possibility for manual track initiation, reliance on this method of initiation can significantly load and distract the VTSO.  The dependence on this type of track initiation should, therefore, be kept to a minimum.  </w:t>
      </w:r>
    </w:p>
    <w:p w14:paraId="478FAEBD" w14:textId="77777777" w:rsidR="00657DB0" w:rsidRPr="007132D5" w:rsidRDefault="00657DB0" w:rsidP="00657DB0">
      <w:pPr>
        <w:pStyle w:val="BodyText"/>
      </w:pPr>
      <w:r w:rsidRPr="007132D5">
        <w:t>It can be assumed that an externally sourced (and likely to be externally maintained) track is very likely to become a track in the VTS area of interest and therefore a track can be initiated.  AIS plots which have failed to associate, typically initiate a new tentative track.  Radar plots, which have failed to associate, require additional confidence building algorithms before completing the initiation of new tracks.</w:t>
      </w:r>
    </w:p>
    <w:p w14:paraId="6E2F5203" w14:textId="77777777" w:rsidR="00657DB0" w:rsidRPr="007132D5" w:rsidRDefault="00657DB0" w:rsidP="00657DB0">
      <w:pPr>
        <w:pStyle w:val="BodyText"/>
      </w:pPr>
      <w:r w:rsidRPr="007132D5">
        <w:t xml:space="preserve">The track initiation process in combination with the plot extraction process needs to strike a balance between the ability to detect true targets of a certain type (especially small targets) and the possible initiation of false tracks.  Lowering the plot detection threshold or relaxing the initiation rules, allows more true targets to be detected at the expense of an increased false track rate.  This will require system level tuning (supported by modelling if appropriate) to optimise performance and achieve the VTS operational </w:t>
      </w:r>
      <w:r>
        <w:t>requirements</w:t>
      </w:r>
      <w:r w:rsidRPr="007132D5">
        <w:t>.</w:t>
      </w:r>
    </w:p>
    <w:p w14:paraId="286A36A0" w14:textId="77777777" w:rsidR="00657DB0" w:rsidRPr="007132D5" w:rsidRDefault="00657DB0" w:rsidP="00657DB0">
      <w:pPr>
        <w:pStyle w:val="BodyText"/>
      </w:pPr>
      <w:r w:rsidRPr="007132D5">
        <w:t>In other words, there is a trade-off between a higher target detection probability, a larger initiation delay or a larger false target rate.</w:t>
      </w:r>
    </w:p>
    <w:p w14:paraId="0DBE6395" w14:textId="77777777" w:rsidR="00657DB0" w:rsidRPr="007132D5" w:rsidRDefault="00657DB0" w:rsidP="00657DB0">
      <w:pPr>
        <w:pStyle w:val="Heading4"/>
        <w:tabs>
          <w:tab w:val="num" w:pos="0"/>
        </w:tabs>
        <w:ind w:left="1134" w:hanging="1134"/>
      </w:pPr>
      <w:r w:rsidRPr="007132D5">
        <w:t>Track Maintenance</w:t>
      </w:r>
    </w:p>
    <w:p w14:paraId="5BFEFB3B" w14:textId="77777777" w:rsidR="00657DB0" w:rsidRPr="007132D5" w:rsidRDefault="00657DB0" w:rsidP="00657DB0">
      <w:pPr>
        <w:pStyle w:val="BodyText"/>
      </w:pPr>
      <w:r w:rsidRPr="007132D5">
        <w:t>Within a tracking system, the tracks generally pass through the following stages:</w:t>
      </w:r>
    </w:p>
    <w:p w14:paraId="5FF8F7CC" w14:textId="77777777" w:rsidR="00657DB0" w:rsidRPr="007132D5" w:rsidRDefault="00657DB0" w:rsidP="00657DB0">
      <w:pPr>
        <w:pStyle w:val="Bullet1"/>
      </w:pPr>
      <w:r>
        <w:t>t</w:t>
      </w:r>
      <w:r w:rsidRPr="007132D5">
        <w:t>entative tracking;</w:t>
      </w:r>
    </w:p>
    <w:p w14:paraId="6D47467E" w14:textId="77777777" w:rsidR="00657DB0" w:rsidRPr="007132D5" w:rsidRDefault="00657DB0" w:rsidP="00657DB0">
      <w:pPr>
        <w:pStyle w:val="Bullet1"/>
      </w:pPr>
      <w:r>
        <w:t>c</w:t>
      </w:r>
      <w:r w:rsidRPr="007132D5">
        <w:t>onfirmed tracking (including the possibility of coasting);</w:t>
      </w:r>
    </w:p>
    <w:p w14:paraId="62683380" w14:textId="77777777" w:rsidR="00657DB0" w:rsidRPr="007132D5" w:rsidRDefault="00657DB0" w:rsidP="00657DB0">
      <w:pPr>
        <w:pStyle w:val="Bullet1"/>
      </w:pPr>
      <w:r>
        <w:t>t</w:t>
      </w:r>
      <w:r w:rsidRPr="007132D5">
        <w:t>rack termination.</w:t>
      </w:r>
    </w:p>
    <w:p w14:paraId="528CACB6" w14:textId="77777777" w:rsidR="00657DB0" w:rsidRPr="007132D5" w:rsidRDefault="00657DB0" w:rsidP="00657DB0">
      <w:pPr>
        <w:pStyle w:val="BodyText"/>
      </w:pPr>
      <w:r w:rsidRPr="007132D5">
        <w:t>The following sections, track updating and track validation, describe the regular repeated processing that occurs within these stages.</w:t>
      </w:r>
    </w:p>
    <w:p w14:paraId="79CA9B94" w14:textId="77777777" w:rsidR="00657DB0" w:rsidRPr="007132D5" w:rsidRDefault="00657DB0" w:rsidP="00657DB0">
      <w:pPr>
        <w:pStyle w:val="BodyText"/>
        <w:rPr>
          <w:b/>
        </w:rPr>
      </w:pPr>
      <w:r w:rsidRPr="007132D5">
        <w:rPr>
          <w:b/>
          <w:color w:val="407EC9"/>
        </w:rPr>
        <w:t>Track Updating</w:t>
      </w:r>
    </w:p>
    <w:p w14:paraId="6CBF7852" w14:textId="77777777" w:rsidR="00657DB0" w:rsidRPr="007132D5" w:rsidRDefault="00657DB0" w:rsidP="00657DB0">
      <w:pPr>
        <w:pStyle w:val="BodyText"/>
      </w:pPr>
      <w:r w:rsidRPr="007132D5">
        <w:t xml:space="preserve">The extracted plots which associate with existing tracks are used to update those tracks by combining the plot data with the track predictions in accordance with the chosen tracking filter(s). </w:t>
      </w:r>
      <w:r>
        <w:t xml:space="preserve"> </w:t>
      </w:r>
      <w:r w:rsidRPr="007132D5">
        <w:t xml:space="preserve">Various mathematical techniques are available to forward predict and update the track position and trajectory information. </w:t>
      </w:r>
      <w:r>
        <w:t xml:space="preserve"> </w:t>
      </w:r>
      <w:r w:rsidRPr="007132D5">
        <w:t>These techniques vary from simple to very complex with a more or less increasing level of performance. In complex traffic situations it may be appropriate to consider the use of the more advanced algorithms.</w:t>
      </w:r>
    </w:p>
    <w:p w14:paraId="0877CFDD" w14:textId="77777777" w:rsidR="00657DB0" w:rsidRPr="007132D5" w:rsidRDefault="00657DB0" w:rsidP="00657DB0">
      <w:pPr>
        <w:pStyle w:val="BodyText"/>
      </w:pPr>
      <w:r w:rsidRPr="007132D5">
        <w:t xml:space="preserve">As track paths approach or cross each other, additional rules are required to minimise the chances of lost tracks as all the available update information may tend to be associated with one rather than with both tracks.  The use of AIS sensors and </w:t>
      </w:r>
      <w:proofErr w:type="gramStart"/>
      <w:r w:rsidRPr="007132D5">
        <w:t>high resolution</w:t>
      </w:r>
      <w:proofErr w:type="gramEnd"/>
      <w:r w:rsidRPr="007132D5">
        <w:t xml:space="preserve"> passive sensors reduces this possibility, but in some circumstances lost updates to one or both tracks may be inevitable.  In real traffic situations, the approach of a small pilot vessel to a large shipping vessel will create this situation on an everyday basis. </w:t>
      </w:r>
    </w:p>
    <w:p w14:paraId="776DFE50" w14:textId="77777777" w:rsidR="00657DB0" w:rsidRPr="007132D5" w:rsidRDefault="00657DB0" w:rsidP="00657DB0">
      <w:pPr>
        <w:pStyle w:val="BodyText"/>
        <w:rPr>
          <w:b/>
        </w:rPr>
      </w:pPr>
      <w:r w:rsidRPr="007132D5">
        <w:rPr>
          <w:b/>
          <w:color w:val="407EC9"/>
        </w:rPr>
        <w:t>Track Validation</w:t>
      </w:r>
    </w:p>
    <w:p w14:paraId="51C249A2" w14:textId="77777777" w:rsidR="00657DB0" w:rsidRPr="007132D5" w:rsidRDefault="00657DB0" w:rsidP="00657DB0">
      <w:pPr>
        <w:pStyle w:val="BodyText"/>
      </w:pPr>
      <w:r w:rsidRPr="007132D5">
        <w:lastRenderedPageBreak/>
        <w:t xml:space="preserve">Tracks should be validated against the possibility that they are, or have become, false tracks.  Assessment of track quality and erratic track update behaviour may be considered as techniques to provide validation.  The tracking system should be able to react quickly and initiate termination rules once it becomes clear that a false track may have been created (see Section </w:t>
      </w:r>
      <w:r w:rsidRPr="007132D5">
        <w:fldChar w:fldCharType="begin"/>
      </w:r>
      <w:r w:rsidRPr="007132D5">
        <w:instrText xml:space="preserve"> REF _Ref418520765 \r \h </w:instrText>
      </w:r>
      <w:r w:rsidRPr="007132D5">
        <w:fldChar w:fldCharType="separate"/>
      </w:r>
      <w:r w:rsidRPr="007132D5">
        <w:t>9.3.4.1</w:t>
      </w:r>
      <w:r w:rsidRPr="007132D5">
        <w:fldChar w:fldCharType="end"/>
      </w:r>
      <w:r w:rsidRPr="007132D5">
        <w:t xml:space="preserve"> for further information).</w:t>
      </w:r>
      <w:r>
        <w:t xml:space="preserve"> </w:t>
      </w:r>
      <w:r w:rsidRPr="007132D5">
        <w:t xml:space="preserve"> False tracks, from whatever mechanism, should be avoided in safety critical areas and occasionally accepted in other areas where surveillance and traffic monitoring is the priority.  Note; operational requirements regarding the detection of small targets may result in an increase in the probability of false tracks.</w:t>
      </w:r>
    </w:p>
    <w:p w14:paraId="258FAE62" w14:textId="77777777" w:rsidR="00657DB0" w:rsidRPr="007132D5" w:rsidRDefault="00657DB0" w:rsidP="00657DB0">
      <w:pPr>
        <w:pStyle w:val="BodyText"/>
      </w:pPr>
      <w:r w:rsidRPr="007132D5">
        <w:t>It may be appropriated to not terminate tracks immediately when there are no sensors measurements but allow some time during which the track is coasting.</w:t>
      </w:r>
      <w:r>
        <w:t xml:space="preserve"> </w:t>
      </w:r>
      <w:r w:rsidRPr="007132D5">
        <w:t xml:space="preserve"> In such cases, coasting rules may be defined to </w:t>
      </w:r>
      <w:proofErr w:type="gramStart"/>
      <w:r w:rsidRPr="007132D5">
        <w:t>take into account</w:t>
      </w:r>
      <w:proofErr w:type="gramEnd"/>
      <w:r w:rsidRPr="007132D5">
        <w:t xml:space="preserve"> the need for intentional track coasting such as in areas obscured from sensor coverage.</w:t>
      </w:r>
    </w:p>
    <w:p w14:paraId="1421B9F9" w14:textId="77777777" w:rsidR="00657DB0" w:rsidRPr="007132D5" w:rsidRDefault="00657DB0" w:rsidP="00657DB0">
      <w:pPr>
        <w:pStyle w:val="Heading3"/>
        <w:tabs>
          <w:tab w:val="num" w:pos="0"/>
        </w:tabs>
        <w:ind w:left="992" w:hanging="992"/>
      </w:pPr>
      <w:bookmarkStart w:id="101" w:name="_Toc63412073"/>
      <w:r w:rsidRPr="007132D5">
        <w:t>Track Data Output</w:t>
      </w:r>
      <w:bookmarkEnd w:id="101"/>
    </w:p>
    <w:p w14:paraId="6CE84D29" w14:textId="77777777" w:rsidR="00657DB0" w:rsidRPr="007132D5" w:rsidRDefault="00657DB0" w:rsidP="00657DB0">
      <w:pPr>
        <w:pStyle w:val="BodyText"/>
      </w:pPr>
      <w:r w:rsidRPr="007132D5">
        <w:t>Consideration needs to be given to the output of track data to other VTS sub-systems such as the display of the established traffic image to the VTSO.  The display is not normally considered to be part of the Tracking Function, but the appropriate tracking information will need to be available for display and for presentation on demand.  It may also be appropriate to offer the ability to access and display raw sensor data, plot data and tentative track data.</w:t>
      </w:r>
    </w:p>
    <w:p w14:paraId="26E51794" w14:textId="77777777" w:rsidR="00657DB0" w:rsidRPr="007132D5" w:rsidRDefault="00657DB0" w:rsidP="00657DB0">
      <w:pPr>
        <w:pStyle w:val="BodyText"/>
      </w:pPr>
      <w:r w:rsidRPr="007132D5">
        <w:t>The display of confirmed tracks is likely to be essential to the VTSO tasks and therefore it is recommended that the display HMI minimises the possibility of unintentionally hiding this information.</w:t>
      </w:r>
    </w:p>
    <w:p w14:paraId="3DC66201" w14:textId="77777777" w:rsidR="00657DB0" w:rsidRPr="007132D5" w:rsidRDefault="00657DB0" w:rsidP="00657DB0">
      <w:pPr>
        <w:pStyle w:val="BodyText"/>
      </w:pPr>
      <w:r w:rsidRPr="007132D5">
        <w:t>The HMI aspects of the display function will consider the use of symbols, colours, text etc. for the display of track information.  Typically, track information will be presented onto an electronic chart (using a common reference) of the VTS area.</w:t>
      </w:r>
    </w:p>
    <w:p w14:paraId="7EAAA703" w14:textId="77777777" w:rsidR="00657DB0" w:rsidRPr="007132D5" w:rsidRDefault="00657DB0" w:rsidP="00657DB0">
      <w:pPr>
        <w:pStyle w:val="BodyText"/>
      </w:pPr>
      <w:r w:rsidRPr="007132D5">
        <w:t>Track information, which might be required for display to the VTSO, includes:</w:t>
      </w:r>
    </w:p>
    <w:p w14:paraId="73D61872" w14:textId="77777777" w:rsidR="00657DB0" w:rsidRPr="007132D5" w:rsidRDefault="00657DB0" w:rsidP="00657DB0">
      <w:pPr>
        <w:pStyle w:val="Bullet1"/>
      </w:pPr>
      <w:r>
        <w:t>c</w:t>
      </w:r>
      <w:r w:rsidRPr="007132D5">
        <w:t>urrent location;</w:t>
      </w:r>
    </w:p>
    <w:p w14:paraId="7774BF14" w14:textId="77777777" w:rsidR="00657DB0" w:rsidRPr="007132D5" w:rsidRDefault="00657DB0" w:rsidP="00657DB0">
      <w:pPr>
        <w:pStyle w:val="Bullet1"/>
      </w:pPr>
      <w:r>
        <w:t>v</w:t>
      </w:r>
      <w:r w:rsidRPr="007132D5">
        <w:t xml:space="preserve">essel </w:t>
      </w:r>
      <w:r>
        <w:t>i</w:t>
      </w:r>
      <w:r w:rsidRPr="007132D5">
        <w:t>dentity;</w:t>
      </w:r>
    </w:p>
    <w:p w14:paraId="54D3513C" w14:textId="77777777" w:rsidR="00657DB0" w:rsidRPr="007132D5" w:rsidRDefault="00657DB0" w:rsidP="00657DB0">
      <w:pPr>
        <w:pStyle w:val="Bullet1"/>
      </w:pPr>
      <w:r>
        <w:t>s</w:t>
      </w:r>
      <w:r w:rsidRPr="007132D5">
        <w:t>peed and course over ground;</w:t>
      </w:r>
    </w:p>
    <w:p w14:paraId="49E04516" w14:textId="77777777" w:rsidR="00657DB0" w:rsidRPr="007132D5" w:rsidRDefault="00657DB0" w:rsidP="00657DB0">
      <w:pPr>
        <w:pStyle w:val="Bullet1"/>
      </w:pPr>
      <w:r>
        <w:t>t</w:t>
      </w:r>
      <w:r w:rsidRPr="007132D5">
        <w:t>rack history;</w:t>
      </w:r>
    </w:p>
    <w:p w14:paraId="3BC7321C" w14:textId="77777777" w:rsidR="00657DB0" w:rsidRPr="007132D5" w:rsidRDefault="00657DB0" w:rsidP="00657DB0">
      <w:pPr>
        <w:pStyle w:val="Bullet1"/>
      </w:pPr>
      <w:r>
        <w:t>c</w:t>
      </w:r>
      <w:r w:rsidRPr="007132D5">
        <w:t>ontributing sensors (and lack of updates i.e. coasting);</w:t>
      </w:r>
    </w:p>
    <w:p w14:paraId="63DA4332" w14:textId="77777777" w:rsidR="00657DB0" w:rsidRPr="007132D5" w:rsidRDefault="00657DB0" w:rsidP="00657DB0">
      <w:pPr>
        <w:pStyle w:val="Bullet1"/>
      </w:pPr>
      <w:r>
        <w:t>a</w:t>
      </w:r>
      <w:r w:rsidRPr="007132D5">
        <w:t>ssociating plot data;</w:t>
      </w:r>
    </w:p>
    <w:p w14:paraId="4750CC00" w14:textId="77777777" w:rsidR="00657DB0" w:rsidRPr="007132D5" w:rsidRDefault="00657DB0" w:rsidP="00657DB0">
      <w:pPr>
        <w:pStyle w:val="Bullet1"/>
      </w:pPr>
      <w:r>
        <w:t>d</w:t>
      </w:r>
      <w:r w:rsidRPr="007132D5">
        <w:t>estination and ETA;</w:t>
      </w:r>
    </w:p>
    <w:p w14:paraId="01AEF8FD" w14:textId="77777777" w:rsidR="00657DB0" w:rsidRPr="007132D5" w:rsidRDefault="00657DB0" w:rsidP="00657DB0">
      <w:pPr>
        <w:pStyle w:val="Bullet1"/>
      </w:pPr>
      <w:r>
        <w:t>p</w:t>
      </w:r>
      <w:r w:rsidRPr="007132D5">
        <w:t>assage plan;</w:t>
      </w:r>
    </w:p>
    <w:p w14:paraId="3092C559" w14:textId="77777777" w:rsidR="00657DB0" w:rsidRPr="007132D5" w:rsidRDefault="00657DB0" w:rsidP="00657DB0">
      <w:pPr>
        <w:pStyle w:val="Bullet1"/>
      </w:pPr>
      <w:r>
        <w:t>c</w:t>
      </w:r>
      <w:r w:rsidRPr="007132D5">
        <w:t>argo;</w:t>
      </w:r>
    </w:p>
    <w:p w14:paraId="09A9AD19" w14:textId="77777777" w:rsidR="00657DB0" w:rsidRPr="007132D5" w:rsidRDefault="00657DB0" w:rsidP="00657DB0">
      <w:pPr>
        <w:pStyle w:val="Bullet1"/>
      </w:pPr>
      <w:r>
        <w:t>c</w:t>
      </w:r>
      <w:r w:rsidRPr="007132D5">
        <w:t>rew and passenger details.</w:t>
      </w:r>
    </w:p>
    <w:p w14:paraId="4D624051" w14:textId="77777777" w:rsidR="00657DB0" w:rsidRPr="007132D5" w:rsidRDefault="00657DB0" w:rsidP="00657DB0">
      <w:pPr>
        <w:pStyle w:val="BodyText"/>
      </w:pPr>
      <w:r w:rsidRPr="007132D5">
        <w:lastRenderedPageBreak/>
        <w:t>Note: there is a trade-off in the HMI to be considered between presentation clarity, data overload, track density and VTSO interaction to interrogate a track for additional information.</w:t>
      </w:r>
    </w:p>
    <w:p w14:paraId="4D4A5205" w14:textId="77777777" w:rsidR="00657DB0" w:rsidRPr="007132D5" w:rsidRDefault="00657DB0" w:rsidP="00657DB0">
      <w:pPr>
        <w:pStyle w:val="Heading3"/>
        <w:tabs>
          <w:tab w:val="num" w:pos="0"/>
        </w:tabs>
        <w:ind w:left="992" w:hanging="992"/>
      </w:pPr>
      <w:bookmarkStart w:id="102" w:name="_Toc63412074"/>
      <w:r w:rsidRPr="007132D5">
        <w:t>Track Management</w:t>
      </w:r>
      <w:bookmarkEnd w:id="102"/>
    </w:p>
    <w:p w14:paraId="3739678D" w14:textId="77777777" w:rsidR="00657DB0" w:rsidRPr="007132D5" w:rsidRDefault="00657DB0" w:rsidP="00657DB0">
      <w:pPr>
        <w:pStyle w:val="Heading4"/>
        <w:tabs>
          <w:tab w:val="num" w:pos="0"/>
        </w:tabs>
        <w:ind w:left="1134" w:hanging="1134"/>
      </w:pPr>
      <w:r w:rsidRPr="007132D5">
        <w:t>Track Termination</w:t>
      </w:r>
    </w:p>
    <w:p w14:paraId="30466EFB" w14:textId="77777777" w:rsidR="00657DB0" w:rsidRPr="007132D5" w:rsidRDefault="00657DB0" w:rsidP="00657DB0">
      <w:pPr>
        <w:pStyle w:val="BodyText"/>
      </w:pPr>
      <w:r w:rsidRPr="007132D5">
        <w:t>If a confirmed track either:</w:t>
      </w:r>
    </w:p>
    <w:p w14:paraId="191C5619" w14:textId="77777777" w:rsidR="00657DB0" w:rsidRPr="007132D5" w:rsidRDefault="00657DB0" w:rsidP="00657DB0">
      <w:pPr>
        <w:pStyle w:val="Bullet1"/>
      </w:pPr>
      <w:r>
        <w:t>m</w:t>
      </w:r>
      <w:r w:rsidRPr="007132D5">
        <w:t>oves outside a user defined coverage area;</w:t>
      </w:r>
    </w:p>
    <w:p w14:paraId="6F1FB86C" w14:textId="77777777" w:rsidR="00657DB0" w:rsidRPr="007132D5" w:rsidRDefault="00657DB0" w:rsidP="00657DB0">
      <w:pPr>
        <w:pStyle w:val="Bullet1"/>
      </w:pPr>
      <w:r>
        <w:t>m</w:t>
      </w:r>
      <w:r w:rsidRPr="007132D5">
        <w:t>oves into a user defined non-tracking area;</w:t>
      </w:r>
    </w:p>
    <w:p w14:paraId="2EF3020B" w14:textId="77777777" w:rsidR="00657DB0" w:rsidRPr="007132D5" w:rsidRDefault="00657DB0" w:rsidP="00657DB0">
      <w:pPr>
        <w:pStyle w:val="Bullet1"/>
      </w:pPr>
      <w:r>
        <w:t>h</w:t>
      </w:r>
      <w:r w:rsidRPr="007132D5">
        <w:t xml:space="preserve">as track updates which do not follow the expected </w:t>
      </w:r>
      <w:proofErr w:type="gramStart"/>
      <w:r w:rsidRPr="007132D5">
        <w:t>behaviour;  or</w:t>
      </w:r>
      <w:proofErr w:type="gramEnd"/>
    </w:p>
    <w:p w14:paraId="3BA22EBF" w14:textId="77777777" w:rsidR="00657DB0" w:rsidRPr="007132D5" w:rsidRDefault="00657DB0" w:rsidP="00657DB0">
      <w:pPr>
        <w:pStyle w:val="Bullet1"/>
      </w:pPr>
      <w:r>
        <w:t>i</w:t>
      </w:r>
      <w:r w:rsidRPr="007132D5">
        <w:t>f the track cannot be updated with new plots over a certain length of time.</w:t>
      </w:r>
    </w:p>
    <w:p w14:paraId="57E82B8E" w14:textId="77777777" w:rsidR="00657DB0" w:rsidRPr="007132D5" w:rsidRDefault="00657DB0" w:rsidP="00657DB0">
      <w:pPr>
        <w:pStyle w:val="BodyText"/>
        <w:ind w:left="54"/>
      </w:pPr>
      <w:r w:rsidRPr="007132D5">
        <w:t>then the track should be terminated.  In certain cases, as defined by the VTS Authority, the VTSO should receive a warning of imminent track termination, and also the VTSO may be provided with a facility, via the HMI, to manually terminate a track.</w:t>
      </w:r>
    </w:p>
    <w:p w14:paraId="00DBBC15" w14:textId="77777777" w:rsidR="00657DB0" w:rsidRPr="007132D5" w:rsidRDefault="00657DB0" w:rsidP="00657DB0">
      <w:pPr>
        <w:pStyle w:val="BodyText"/>
      </w:pPr>
      <w:r w:rsidRPr="007132D5">
        <w:t>Track loss may occur as a result of targets not being detected by sensors for a certain time.  Note: the loss of target detection is likely to occur in the vicinity of obstructions such as bridges, land masses etc.  In order to cover expected areas of poor detection, the system may be configured to bridge gaps in coverage e.g. by coasting previously reliable tracks.  The VTS Authority should address any critical areas, such as the vicinity of bridges, and explain expectations to tracking to allow VTS suppliers to design appropriate rules in such critical areas.  Another source of track loss is the occurrence of target manoeuvre outside the expected behaviour.</w:t>
      </w:r>
    </w:p>
    <w:p w14:paraId="08CB2EC6" w14:textId="77777777" w:rsidR="00657DB0" w:rsidRPr="007132D5" w:rsidRDefault="00657DB0" w:rsidP="00657DB0">
      <w:pPr>
        <w:pStyle w:val="BodyText"/>
      </w:pPr>
      <w:r w:rsidRPr="007132D5">
        <w:t>The conditions for track termination may need to be adaptable and adjustable in different areas or traffic / weather conditions.  This additional complexity may be set up on system commissioning, user adjustable or even automatically reactive to real world data.</w:t>
      </w:r>
    </w:p>
    <w:p w14:paraId="75CE1DCC" w14:textId="77777777" w:rsidR="00657DB0" w:rsidRPr="007132D5" w:rsidRDefault="00657DB0" w:rsidP="00657DB0">
      <w:pPr>
        <w:pStyle w:val="BodyText"/>
      </w:pPr>
      <w:r w:rsidRPr="007132D5">
        <w:t>In addition to the above there may be some special classes of tracked objects that require special track processing.  Special rules may be required to allow for unexpected appearance and disappearance of submarines, the possibility of obscuration by moving objects in the area of interest or the need to track extended objects such as icebergs, oil slicks and weather effects (and to monitor their size and changes in their shape).</w:t>
      </w:r>
    </w:p>
    <w:p w14:paraId="7F5A0577" w14:textId="77777777" w:rsidR="00657DB0" w:rsidRPr="007132D5" w:rsidRDefault="00657DB0" w:rsidP="00657DB0">
      <w:pPr>
        <w:pStyle w:val="Heading4"/>
        <w:tabs>
          <w:tab w:val="num" w:pos="0"/>
        </w:tabs>
        <w:ind w:left="1134" w:hanging="1134"/>
      </w:pPr>
      <w:r w:rsidRPr="007132D5">
        <w:t>Track Identification</w:t>
      </w:r>
    </w:p>
    <w:p w14:paraId="3B90B379" w14:textId="77777777" w:rsidR="00657DB0" w:rsidRPr="007132D5" w:rsidRDefault="00657DB0" w:rsidP="00657DB0">
      <w:pPr>
        <w:pStyle w:val="BodyText"/>
      </w:pPr>
      <w:r w:rsidRPr="007132D5">
        <w:t xml:space="preserve">Tracks should be uniquely identified, noting that other methods of vessel identification may conflict or overlap, such as internal and external databases (Lloyd’s, </w:t>
      </w:r>
      <w:proofErr w:type="spellStart"/>
      <w:r w:rsidRPr="007132D5">
        <w:t>SafeSeaNet</w:t>
      </w:r>
      <w:proofErr w:type="spellEnd"/>
      <w:r w:rsidRPr="007132D5">
        <w:t>, single-hull database, various incident/black lists, on-board identity, adjacent VTS and other allied services etc.) and local identification methods such as those arising from AIS data, voice communications and associated direction finding, camera recognition (manual and automatic).</w:t>
      </w:r>
    </w:p>
    <w:p w14:paraId="3941EB92" w14:textId="77777777" w:rsidR="00657DB0" w:rsidRPr="007132D5" w:rsidRDefault="00657DB0" w:rsidP="00657DB0">
      <w:pPr>
        <w:pStyle w:val="Heading3"/>
        <w:tabs>
          <w:tab w:val="num" w:pos="0"/>
        </w:tabs>
        <w:ind w:left="992" w:hanging="992"/>
      </w:pPr>
      <w:bookmarkStart w:id="103" w:name="_Toc63412075"/>
      <w:r w:rsidRPr="007132D5">
        <w:lastRenderedPageBreak/>
        <w:t>Environment Assessment</w:t>
      </w:r>
      <w:bookmarkEnd w:id="103"/>
    </w:p>
    <w:p w14:paraId="30F705E0" w14:textId="77777777" w:rsidR="00657DB0" w:rsidRPr="007132D5" w:rsidRDefault="00657DB0" w:rsidP="00657DB0">
      <w:pPr>
        <w:pStyle w:val="BodyText"/>
        <w:rPr>
          <w:lang w:eastAsia="de-DE"/>
        </w:rPr>
      </w:pPr>
      <w:r w:rsidRPr="007132D5">
        <w:rPr>
          <w:lang w:eastAsia="de-DE"/>
        </w:rPr>
        <w:t>The VTSO may need to be informed of environmental changes which may affect VTS operations and/or the ability to detect objects within the VTS area.  The VTS system may provide special features to facilitate environment monitoring and assessment including, for example, hydrographic sensors and cameras to further aid environmental monitoring.</w:t>
      </w:r>
    </w:p>
    <w:p w14:paraId="0FA920F2" w14:textId="77777777" w:rsidR="00657DB0" w:rsidRPr="007132D5" w:rsidRDefault="00657DB0" w:rsidP="00657DB0">
      <w:pPr>
        <w:pStyle w:val="Heading3"/>
        <w:tabs>
          <w:tab w:val="num" w:pos="0"/>
        </w:tabs>
        <w:ind w:left="992" w:hanging="992"/>
      </w:pPr>
      <w:bookmarkStart w:id="104" w:name="_Toc63412076"/>
      <w:r w:rsidRPr="007132D5">
        <w:t>Tracking and Data Fusion Performance Parameters</w:t>
      </w:r>
      <w:bookmarkEnd w:id="104"/>
    </w:p>
    <w:p w14:paraId="66618ABA" w14:textId="77777777" w:rsidR="00657DB0" w:rsidRPr="007132D5" w:rsidRDefault="00657DB0" w:rsidP="00657DB0">
      <w:pPr>
        <w:pStyle w:val="BodyText"/>
      </w:pPr>
      <w:r w:rsidRPr="007132D5">
        <w:t xml:space="preserve">The effective use of the VTS traffic image, reliant on accurate and reliable tracking and positioning of the objects of interest in relation to fixed and movable hazards within the VTS area, is fundamental to safe and efficient management of the VTS traffic. </w:t>
      </w:r>
      <w:r>
        <w:t xml:space="preserve"> </w:t>
      </w:r>
      <w:r w:rsidRPr="007132D5">
        <w:t>The following sub-sections describe the relevant parameters.</w:t>
      </w:r>
    </w:p>
    <w:p w14:paraId="4713DEDB" w14:textId="77777777" w:rsidR="00657DB0" w:rsidRPr="007132D5" w:rsidRDefault="00657DB0" w:rsidP="00657DB0">
      <w:pPr>
        <w:pStyle w:val="Heading4"/>
        <w:tabs>
          <w:tab w:val="num" w:pos="0"/>
        </w:tabs>
        <w:ind w:left="1134" w:hanging="1134"/>
      </w:pPr>
      <w:r w:rsidRPr="007132D5">
        <w:t>Input Parameters Required to Design and Implement a Tracker</w:t>
      </w:r>
    </w:p>
    <w:p w14:paraId="605956DE" w14:textId="77777777" w:rsidR="00657DB0" w:rsidRPr="007132D5" w:rsidRDefault="00657DB0" w:rsidP="00657DB0">
      <w:pPr>
        <w:pStyle w:val="BodyText"/>
        <w:rPr>
          <w:lang w:eastAsia="de-DE"/>
        </w:rPr>
      </w:pPr>
      <w:r w:rsidRPr="007132D5">
        <w:rPr>
          <w:lang w:eastAsia="de-DE"/>
        </w:rPr>
        <w:t>Key tracking system input parameters to be specified by the VTS system designer, based on the parameters specified by the VTS Authority, include:</w:t>
      </w:r>
    </w:p>
    <w:p w14:paraId="5E665E49" w14:textId="77777777" w:rsidR="00657DB0" w:rsidRPr="007132D5" w:rsidRDefault="00657DB0" w:rsidP="00657DB0">
      <w:pPr>
        <w:pStyle w:val="Bullet1"/>
      </w:pPr>
      <w:r>
        <w:t>r</w:t>
      </w:r>
      <w:r w:rsidRPr="007132D5">
        <w:t>ange of target characteristics (size, speed, manoeuvrability, height, type etc.);</w:t>
      </w:r>
    </w:p>
    <w:p w14:paraId="183BF5FB" w14:textId="77777777" w:rsidR="00657DB0" w:rsidRPr="007132D5" w:rsidRDefault="00657DB0" w:rsidP="00657DB0">
      <w:pPr>
        <w:pStyle w:val="Bullet1"/>
      </w:pPr>
      <w:r>
        <w:t>m</w:t>
      </w:r>
      <w:r w:rsidRPr="007132D5">
        <w:t>aximum number of targets to be tracked;</w:t>
      </w:r>
    </w:p>
    <w:p w14:paraId="4F586165" w14:textId="77777777" w:rsidR="00657DB0" w:rsidRPr="007132D5" w:rsidRDefault="00657DB0" w:rsidP="00657DB0">
      <w:pPr>
        <w:pStyle w:val="Bullet1"/>
      </w:pPr>
      <w:r>
        <w:t>t</w:t>
      </w:r>
      <w:r w:rsidRPr="007132D5">
        <w:t>ypical desirable and undesirable traffic behaviour, including traffic 'lanes', traffic density, shallow waters, low bridges, narrow waterways etc.;</w:t>
      </w:r>
    </w:p>
    <w:p w14:paraId="0C9D36E9" w14:textId="77777777" w:rsidR="00657DB0" w:rsidRPr="007132D5" w:rsidRDefault="00657DB0" w:rsidP="00657DB0">
      <w:pPr>
        <w:pStyle w:val="Bullet1"/>
      </w:pPr>
      <w:r>
        <w:t>a</w:t>
      </w:r>
      <w:r w:rsidRPr="007132D5">
        <w:t>nticipated variations in weather and sea/water conditions;</w:t>
      </w:r>
    </w:p>
    <w:p w14:paraId="06504C9C" w14:textId="77777777" w:rsidR="00657DB0" w:rsidRPr="007132D5" w:rsidRDefault="00657DB0" w:rsidP="00657DB0">
      <w:pPr>
        <w:pStyle w:val="Bullet1"/>
      </w:pPr>
      <w:r>
        <w:t>e</w:t>
      </w:r>
      <w:r w:rsidRPr="007132D5">
        <w:t>xternal inputs and outputs to / from the tracking function;</w:t>
      </w:r>
    </w:p>
    <w:p w14:paraId="5197A67B" w14:textId="77777777" w:rsidR="00657DB0" w:rsidRPr="007132D5" w:rsidRDefault="00657DB0" w:rsidP="00657DB0">
      <w:pPr>
        <w:pStyle w:val="Bullet1"/>
      </w:pPr>
      <w:r>
        <w:t>a</w:t>
      </w:r>
      <w:r w:rsidRPr="007132D5">
        <w:t>cceptable VTSO interaction with the tracking function;</w:t>
      </w:r>
    </w:p>
    <w:p w14:paraId="41DAA429" w14:textId="77777777" w:rsidR="00657DB0" w:rsidRPr="007132D5" w:rsidRDefault="00657DB0" w:rsidP="00657DB0">
      <w:pPr>
        <w:pStyle w:val="Bullet1"/>
      </w:pPr>
      <w:r>
        <w:t>s</w:t>
      </w:r>
      <w:r w:rsidRPr="007132D5">
        <w:t>ensor network design including its specific characteristics including latency.</w:t>
      </w:r>
    </w:p>
    <w:p w14:paraId="7BD88CD0" w14:textId="77777777" w:rsidR="00657DB0" w:rsidRPr="007132D5" w:rsidRDefault="00657DB0" w:rsidP="00657DB0">
      <w:pPr>
        <w:pStyle w:val="Heading4"/>
        <w:tabs>
          <w:tab w:val="num" w:pos="0"/>
        </w:tabs>
        <w:ind w:left="1134" w:hanging="1134"/>
      </w:pPr>
      <w:r w:rsidRPr="007132D5">
        <w:t>Performance Parameters</w:t>
      </w:r>
    </w:p>
    <w:p w14:paraId="3D9EF230" w14:textId="77777777" w:rsidR="00657DB0" w:rsidRPr="007132D5" w:rsidRDefault="00657DB0" w:rsidP="00657DB0">
      <w:pPr>
        <w:pStyle w:val="BodyText"/>
        <w:rPr>
          <w:lang w:eastAsia="de-DE"/>
        </w:rPr>
      </w:pPr>
      <w:r w:rsidRPr="007132D5">
        <w:rPr>
          <w:lang w:eastAsia="de-DE"/>
        </w:rPr>
        <w:t>The determination of performance parameters to specify a VTS tracking system design is a complex task and the achieved tracking performance is heavily dependent on the sensor data provided as inputs to the tracking process.  The sensor requirements should consider information provided elsewhere in the other sections of this document.</w:t>
      </w:r>
    </w:p>
    <w:p w14:paraId="15BDE133" w14:textId="77777777" w:rsidR="00657DB0" w:rsidRPr="007132D5" w:rsidRDefault="00657DB0" w:rsidP="00657DB0">
      <w:pPr>
        <w:pStyle w:val="BodyText"/>
        <w:rPr>
          <w:lang w:eastAsia="de-DE"/>
        </w:rPr>
      </w:pPr>
      <w:r w:rsidRPr="007132D5">
        <w:rPr>
          <w:lang w:eastAsia="de-DE"/>
        </w:rPr>
        <w:t xml:space="preserve">The location and configuration of the sensor network determines the attainable performance of the VTS system.  A tracker design needs to be tuned to optimize overall performance (i.e. accuracy, resolution and minimal track confusion) and the overall performance is unlikely to be constant throughout the VTS area.  The VTS system design should therefore ensure that the achievable performance is aligned with the required performance for each of the areas within the VTS coverage area. </w:t>
      </w:r>
      <w:r>
        <w:rPr>
          <w:lang w:eastAsia="de-DE"/>
        </w:rPr>
        <w:t xml:space="preserve"> </w:t>
      </w:r>
      <w:r w:rsidRPr="007132D5">
        <w:rPr>
          <w:lang w:eastAsia="de-DE"/>
        </w:rPr>
        <w:t>It should be noted that track formation range is not the same as the sensor network detection range – this needs to be considered when deriving the network coverage and how this r</w:t>
      </w:r>
      <w:r>
        <w:rPr>
          <w:lang w:eastAsia="de-DE"/>
        </w:rPr>
        <w:t>elates to the tracker behaviour.</w:t>
      </w:r>
    </w:p>
    <w:p w14:paraId="30751920" w14:textId="77777777" w:rsidR="00657DB0" w:rsidRPr="007132D5" w:rsidRDefault="00657DB0" w:rsidP="00657DB0">
      <w:pPr>
        <w:pStyle w:val="BodyText"/>
        <w:rPr>
          <w:lang w:eastAsia="de-DE"/>
        </w:rPr>
      </w:pPr>
      <w:r w:rsidRPr="007132D5">
        <w:rPr>
          <w:lang w:eastAsia="de-DE"/>
        </w:rPr>
        <w:lastRenderedPageBreak/>
        <w:t>Test scenarios may be developed jointly with users and the tracking experts to explore the anticipated performance of the VTS system as a whole, especially in critical (hazardous) areas of the VTS.  Generic traffic test cases can be proposed for a generic sensor solution, but the resultant tracker may have weaknesses in an actual application even though it demonstrates compliance with such generic test cases.</w:t>
      </w:r>
    </w:p>
    <w:p w14:paraId="1751B1ED" w14:textId="77777777" w:rsidR="00657DB0" w:rsidRPr="007132D5" w:rsidRDefault="00657DB0" w:rsidP="00657DB0">
      <w:pPr>
        <w:pStyle w:val="BodyText"/>
        <w:rPr>
          <w:lang w:eastAsia="de-DE"/>
        </w:rPr>
      </w:pPr>
      <w:r w:rsidRPr="007132D5">
        <w:rPr>
          <w:lang w:eastAsia="de-DE"/>
        </w:rPr>
        <w:t>The tracking characteristics needed are highly dependent on local conditions which should be analysed individually.  The following tables discuss some of the tracker performance parameters and criteria that may be considered.</w:t>
      </w:r>
    </w:p>
    <w:p w14:paraId="342387A6" w14:textId="77777777" w:rsidR="00657DB0" w:rsidRPr="007132D5" w:rsidRDefault="00657DB0" w:rsidP="00657DB0">
      <w:pPr>
        <w:pStyle w:val="Tablecaption"/>
        <w:tabs>
          <w:tab w:val="left" w:pos="851"/>
        </w:tabs>
        <w:ind w:left="851" w:hanging="851"/>
        <w:jc w:val="center"/>
      </w:pPr>
      <w:r w:rsidRPr="007132D5">
        <w:t>Typical System Tracking Performance Parameters</w:t>
      </w:r>
    </w:p>
    <w:tbl>
      <w:tblPr>
        <w:tblW w:w="9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093"/>
        <w:gridCol w:w="6041"/>
      </w:tblGrid>
      <w:tr w:rsidR="00657DB0" w:rsidRPr="007132D5" w14:paraId="4AD382C9" w14:textId="77777777" w:rsidTr="00657DB0">
        <w:trPr>
          <w:cantSplit/>
          <w:trHeight w:val="526"/>
          <w:tblHeader/>
          <w:jc w:val="center"/>
        </w:trPr>
        <w:tc>
          <w:tcPr>
            <w:tcW w:w="3093" w:type="dxa"/>
            <w:tcBorders>
              <w:bottom w:val="nil"/>
            </w:tcBorders>
            <w:shd w:val="clear" w:color="auto" w:fill="DADFF6"/>
            <w:vAlign w:val="center"/>
          </w:tcPr>
          <w:p w14:paraId="5217A7C5" w14:textId="77777777" w:rsidR="00657DB0" w:rsidRPr="007132D5" w:rsidRDefault="00657DB0" w:rsidP="00657DB0">
            <w:pPr>
              <w:pStyle w:val="Tableheading"/>
              <w:rPr>
                <w:lang w:val="en-GB"/>
              </w:rPr>
            </w:pPr>
            <w:r w:rsidRPr="007132D5">
              <w:rPr>
                <w:lang w:val="en-GB"/>
              </w:rPr>
              <w:t>Parameter</w:t>
            </w:r>
          </w:p>
        </w:tc>
        <w:tc>
          <w:tcPr>
            <w:tcW w:w="6041" w:type="dxa"/>
            <w:shd w:val="clear" w:color="auto" w:fill="DADFF6"/>
            <w:vAlign w:val="center"/>
          </w:tcPr>
          <w:p w14:paraId="708C20CE" w14:textId="77777777" w:rsidR="00657DB0" w:rsidRPr="007132D5" w:rsidRDefault="00657DB0" w:rsidP="00657DB0">
            <w:pPr>
              <w:pStyle w:val="Tableheading"/>
              <w:rPr>
                <w:lang w:val="en-GB"/>
              </w:rPr>
            </w:pPr>
            <w:r w:rsidRPr="007132D5">
              <w:rPr>
                <w:lang w:val="en-GB"/>
              </w:rPr>
              <w:t>Typical span of Parameter</w:t>
            </w:r>
          </w:p>
        </w:tc>
      </w:tr>
      <w:tr w:rsidR="00657DB0" w:rsidRPr="007132D5" w14:paraId="47FA9AD3"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2F4D2DEA" w14:textId="77777777" w:rsidR="00657DB0" w:rsidRPr="007132D5" w:rsidRDefault="00657DB0" w:rsidP="00657DB0">
            <w:pPr>
              <w:pStyle w:val="Tableheading"/>
              <w:rPr>
                <w:lang w:val="en-GB"/>
              </w:rPr>
            </w:pPr>
            <w:r w:rsidRPr="007132D5">
              <w:rPr>
                <w:lang w:val="en-GB"/>
              </w:rPr>
              <w:t>Number of confirmed tracks</w:t>
            </w:r>
          </w:p>
        </w:tc>
        <w:tc>
          <w:tcPr>
            <w:tcW w:w="6041" w:type="dxa"/>
            <w:vAlign w:val="center"/>
          </w:tcPr>
          <w:p w14:paraId="3EE73C21" w14:textId="77777777" w:rsidR="00657DB0" w:rsidRPr="007132D5" w:rsidRDefault="00657DB0" w:rsidP="00657DB0">
            <w:pPr>
              <w:pStyle w:val="Tabletext"/>
            </w:pPr>
            <w:r w:rsidRPr="007132D5">
              <w:t xml:space="preserve">From ≤ 500 to </w:t>
            </w:r>
            <w:r w:rsidRPr="007132D5">
              <w:sym w:font="Symbol" w:char="F0B3"/>
            </w:r>
            <w:r w:rsidRPr="007132D5">
              <w:t xml:space="preserve"> 2500 dependant on area covered, traffic density and smallest size of objects to be tracked. </w:t>
            </w:r>
          </w:p>
        </w:tc>
      </w:tr>
      <w:tr w:rsidR="00657DB0" w:rsidRPr="007132D5" w14:paraId="1C585AEE"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74126C83" w14:textId="77777777" w:rsidR="00657DB0" w:rsidRPr="007132D5" w:rsidRDefault="00657DB0" w:rsidP="00657DB0">
            <w:pPr>
              <w:pStyle w:val="Tableheading"/>
              <w:rPr>
                <w:lang w:val="en-GB"/>
              </w:rPr>
            </w:pPr>
            <w:r w:rsidRPr="007132D5">
              <w:rPr>
                <w:lang w:val="en-GB"/>
              </w:rPr>
              <w:t>Time for initiation of a tentative track</w:t>
            </w:r>
          </w:p>
        </w:tc>
        <w:tc>
          <w:tcPr>
            <w:tcW w:w="6041" w:type="dxa"/>
            <w:vAlign w:val="center"/>
          </w:tcPr>
          <w:p w14:paraId="01D9D1F5" w14:textId="77777777" w:rsidR="00657DB0" w:rsidRPr="007132D5" w:rsidRDefault="00657DB0" w:rsidP="00657DB0">
            <w:pPr>
              <w:pStyle w:val="Tabletext"/>
            </w:pPr>
            <w:r w:rsidRPr="007132D5">
              <w:t>From 5 to</w:t>
            </w:r>
            <w:r w:rsidRPr="007132D5">
              <w:rPr>
                <w:lang w:eastAsia="zh-CN"/>
              </w:rPr>
              <w:t xml:space="preserve"> </w:t>
            </w:r>
            <w:r w:rsidRPr="007132D5">
              <w:t>60 s, or 3 to 10 sensor observations.</w:t>
            </w:r>
          </w:p>
        </w:tc>
      </w:tr>
      <w:tr w:rsidR="00657DB0" w:rsidRPr="007132D5" w14:paraId="61C8EAA0"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04A5156A" w14:textId="77777777" w:rsidR="00657DB0" w:rsidRPr="007132D5" w:rsidRDefault="00657DB0" w:rsidP="00657DB0">
            <w:pPr>
              <w:pStyle w:val="Tableheading"/>
              <w:rPr>
                <w:lang w:val="en-GB"/>
              </w:rPr>
            </w:pPr>
            <w:r w:rsidRPr="007132D5">
              <w:rPr>
                <w:lang w:val="en-GB"/>
              </w:rPr>
              <w:t>Time for classification as a confirmed track</w:t>
            </w:r>
          </w:p>
        </w:tc>
        <w:tc>
          <w:tcPr>
            <w:tcW w:w="6041" w:type="dxa"/>
            <w:vAlign w:val="center"/>
          </w:tcPr>
          <w:p w14:paraId="4C33296C" w14:textId="77777777" w:rsidR="00657DB0" w:rsidRPr="007132D5" w:rsidRDefault="00657DB0" w:rsidP="00657DB0">
            <w:pPr>
              <w:pStyle w:val="Tabletext"/>
            </w:pPr>
            <w:r w:rsidRPr="007132D5">
              <w:t>From 5 to</w:t>
            </w:r>
            <w:r w:rsidRPr="007132D5">
              <w:rPr>
                <w:lang w:eastAsia="zh-CN"/>
              </w:rPr>
              <w:t xml:space="preserve"> </w:t>
            </w:r>
            <w:r w:rsidRPr="007132D5">
              <w:t>60 s, or 3 to 10 sensor observations.</w:t>
            </w:r>
          </w:p>
        </w:tc>
      </w:tr>
      <w:tr w:rsidR="00657DB0" w:rsidRPr="007132D5" w14:paraId="3F0B50B8"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73DDE685" w14:textId="77777777" w:rsidR="00657DB0" w:rsidRPr="007132D5" w:rsidRDefault="00657DB0" w:rsidP="00657DB0">
            <w:pPr>
              <w:pStyle w:val="Tableheading"/>
              <w:rPr>
                <w:lang w:val="en-GB"/>
              </w:rPr>
            </w:pPr>
            <w:r w:rsidRPr="007132D5">
              <w:rPr>
                <w:lang w:val="en-GB"/>
              </w:rPr>
              <w:t>Time from data loss to automatic track termination</w:t>
            </w:r>
          </w:p>
        </w:tc>
        <w:tc>
          <w:tcPr>
            <w:tcW w:w="6041" w:type="dxa"/>
            <w:vAlign w:val="center"/>
          </w:tcPr>
          <w:p w14:paraId="22E179D3" w14:textId="77777777" w:rsidR="00657DB0" w:rsidRPr="007132D5" w:rsidRDefault="00657DB0" w:rsidP="00657DB0">
            <w:pPr>
              <w:pStyle w:val="Tabletext"/>
            </w:pPr>
            <w:r w:rsidRPr="007132D5">
              <w:sym w:font="Symbol" w:char="F0B3"/>
            </w:r>
            <w:r w:rsidRPr="007132D5">
              <w:t xml:space="preserve"> 60 s, or </w:t>
            </w:r>
            <w:r w:rsidRPr="007132D5">
              <w:sym w:font="Symbol" w:char="F0B3"/>
            </w:r>
            <w:r w:rsidRPr="007132D5">
              <w:t xml:space="preserve"> 10 sensor observations, whichever occurs first.</w:t>
            </w:r>
          </w:p>
        </w:tc>
      </w:tr>
      <w:tr w:rsidR="00657DB0" w:rsidRPr="007132D5" w14:paraId="33528133"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30247E1C" w14:textId="77777777" w:rsidR="00657DB0" w:rsidRPr="007132D5" w:rsidRDefault="00657DB0" w:rsidP="00657DB0">
            <w:pPr>
              <w:pStyle w:val="Tableheading"/>
              <w:rPr>
                <w:lang w:val="en-GB"/>
              </w:rPr>
            </w:pPr>
            <w:r w:rsidRPr="007132D5">
              <w:rPr>
                <w:lang w:val="en-GB"/>
              </w:rPr>
              <w:t>Speed of tracked surface objects</w:t>
            </w:r>
          </w:p>
        </w:tc>
        <w:tc>
          <w:tcPr>
            <w:tcW w:w="6041" w:type="dxa"/>
            <w:vAlign w:val="center"/>
          </w:tcPr>
          <w:p w14:paraId="0306B4CB" w14:textId="77777777" w:rsidR="00657DB0" w:rsidRPr="007132D5" w:rsidRDefault="00657DB0" w:rsidP="00657DB0">
            <w:pPr>
              <w:pStyle w:val="Tabletext"/>
            </w:pPr>
            <w:r w:rsidRPr="007132D5">
              <w:t xml:space="preserve">From </w:t>
            </w:r>
            <w:r w:rsidRPr="007132D5">
              <w:sym w:font="Symbol" w:char="F0A3"/>
            </w:r>
            <w:r w:rsidRPr="007132D5">
              <w:t xml:space="preserve"> 50 knots to </w:t>
            </w:r>
            <w:r w:rsidRPr="007132D5">
              <w:sym w:font="Symbol" w:char="F0A3"/>
            </w:r>
            <w:r w:rsidRPr="007132D5">
              <w:t> 70 knots dependant on fastest target in the VTS area.</w:t>
            </w:r>
          </w:p>
        </w:tc>
      </w:tr>
      <w:tr w:rsidR="00657DB0" w:rsidRPr="007132D5" w14:paraId="4BAF569C"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7F3356DF" w14:textId="77777777" w:rsidR="00657DB0" w:rsidRPr="007132D5" w:rsidRDefault="00657DB0" w:rsidP="00657DB0">
            <w:pPr>
              <w:pStyle w:val="Tableheading"/>
              <w:rPr>
                <w:lang w:val="en-GB"/>
              </w:rPr>
            </w:pPr>
            <w:r w:rsidRPr="007132D5">
              <w:rPr>
                <w:lang w:val="en-GB"/>
              </w:rPr>
              <w:t>Turn rate of tracked objects *)</w:t>
            </w:r>
          </w:p>
        </w:tc>
        <w:tc>
          <w:tcPr>
            <w:tcW w:w="6041" w:type="dxa"/>
            <w:vAlign w:val="center"/>
          </w:tcPr>
          <w:p w14:paraId="6F989595" w14:textId="77777777" w:rsidR="00657DB0" w:rsidRPr="007132D5" w:rsidRDefault="00657DB0" w:rsidP="00657DB0">
            <w:pPr>
              <w:pStyle w:val="Tabletext"/>
            </w:pPr>
            <w:r w:rsidRPr="007132D5">
              <w:t xml:space="preserve">From </w:t>
            </w:r>
            <w:r w:rsidRPr="007132D5">
              <w:sym w:font="Symbol" w:char="F0A3"/>
            </w:r>
            <w:r w:rsidRPr="007132D5">
              <w:t xml:space="preserve"> 10°/s </w:t>
            </w:r>
            <w:r w:rsidRPr="007132D5">
              <w:rPr>
                <w:rFonts w:ascii="Arial" w:hAnsi="Arial"/>
                <w:sz w:val="18"/>
              </w:rPr>
              <w:t xml:space="preserve">(SOG </w:t>
            </w:r>
            <w:r w:rsidRPr="007132D5">
              <w:sym w:font="Symbol" w:char="F0A3"/>
            </w:r>
            <w:r w:rsidRPr="007132D5">
              <w:rPr>
                <w:rFonts w:ascii="Arial" w:hAnsi="Arial"/>
                <w:sz w:val="18"/>
              </w:rPr>
              <w:t xml:space="preserve"> 5 </w:t>
            </w:r>
            <w:proofErr w:type="gramStart"/>
            <w:r w:rsidRPr="007132D5">
              <w:rPr>
                <w:rFonts w:ascii="Arial" w:hAnsi="Arial"/>
                <w:sz w:val="18"/>
              </w:rPr>
              <w:t>knots)</w:t>
            </w:r>
            <w:r w:rsidRPr="007132D5">
              <w:rPr>
                <w:vertAlign w:val="superscript"/>
              </w:rPr>
              <w:t xml:space="preserve"> </w:t>
            </w:r>
            <w:r w:rsidRPr="007132D5">
              <w:t xml:space="preserve"> to</w:t>
            </w:r>
            <w:proofErr w:type="gramEnd"/>
            <w:r w:rsidRPr="007132D5">
              <w:t xml:space="preserve"> </w:t>
            </w:r>
            <w:r w:rsidRPr="007132D5">
              <w:sym w:font="Symbol" w:char="F0A3"/>
            </w:r>
            <w:r w:rsidRPr="007132D5">
              <w:t xml:space="preserve"> 20°/s </w:t>
            </w:r>
            <w:r w:rsidRPr="007132D5">
              <w:rPr>
                <w:rFonts w:ascii="Arial" w:hAnsi="Arial"/>
                <w:sz w:val="18"/>
              </w:rPr>
              <w:t xml:space="preserve">(SOG </w:t>
            </w:r>
            <w:r w:rsidRPr="007132D5">
              <w:sym w:font="Symbol" w:char="F0A3"/>
            </w:r>
            <w:r w:rsidRPr="007132D5">
              <w:rPr>
                <w:rFonts w:ascii="Arial" w:hAnsi="Arial"/>
                <w:sz w:val="18"/>
              </w:rPr>
              <w:t xml:space="preserve"> 5 knots).</w:t>
            </w:r>
          </w:p>
        </w:tc>
      </w:tr>
      <w:tr w:rsidR="00657DB0" w:rsidRPr="007132D5" w14:paraId="3B61E504"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209A84A7" w14:textId="77777777" w:rsidR="00657DB0" w:rsidRPr="007132D5" w:rsidRDefault="00657DB0" w:rsidP="00657DB0">
            <w:pPr>
              <w:pStyle w:val="Tableheading"/>
              <w:rPr>
                <w:lang w:val="en-GB"/>
              </w:rPr>
            </w:pPr>
            <w:r w:rsidRPr="007132D5">
              <w:rPr>
                <w:lang w:val="en-GB"/>
              </w:rPr>
              <w:t>Transversal acceleration of tracked objects *)</w:t>
            </w:r>
          </w:p>
        </w:tc>
        <w:tc>
          <w:tcPr>
            <w:tcW w:w="6041" w:type="dxa"/>
            <w:vAlign w:val="center"/>
          </w:tcPr>
          <w:p w14:paraId="62DFB64F" w14:textId="77777777" w:rsidR="00657DB0" w:rsidRPr="007132D5" w:rsidRDefault="00657DB0" w:rsidP="00657DB0">
            <w:pPr>
              <w:pStyle w:val="Tabletext"/>
            </w:pPr>
            <w:r w:rsidRPr="007132D5">
              <w:t xml:space="preserve">From </w:t>
            </w:r>
            <w:r w:rsidRPr="007132D5">
              <w:sym w:font="Symbol" w:char="F0A3"/>
            </w:r>
            <w:r w:rsidRPr="007132D5">
              <w:t xml:space="preserve"> 2.5 m/s</w:t>
            </w:r>
            <w:r w:rsidRPr="007132D5">
              <w:rPr>
                <w:vertAlign w:val="superscript"/>
              </w:rPr>
              <w:t xml:space="preserve">2 </w:t>
            </w:r>
            <w:r w:rsidRPr="007132D5">
              <w:rPr>
                <w:rFonts w:ascii="Arial" w:hAnsi="Arial"/>
                <w:sz w:val="18"/>
              </w:rPr>
              <w:t xml:space="preserve">(SOG &gt; 5 </w:t>
            </w:r>
            <w:proofErr w:type="gramStart"/>
            <w:r w:rsidRPr="007132D5">
              <w:rPr>
                <w:rFonts w:ascii="Arial" w:hAnsi="Arial"/>
                <w:sz w:val="18"/>
              </w:rPr>
              <w:t xml:space="preserve">knots)  </w:t>
            </w:r>
            <w:r w:rsidRPr="007132D5">
              <w:rPr>
                <w:vertAlign w:val="superscript"/>
              </w:rPr>
              <w:t xml:space="preserve"> </w:t>
            </w:r>
            <w:proofErr w:type="gramEnd"/>
            <w:r w:rsidRPr="007132D5">
              <w:t xml:space="preserve">to </w:t>
            </w:r>
            <w:r w:rsidRPr="007132D5">
              <w:sym w:font="Symbol" w:char="F0A3"/>
            </w:r>
            <w:r w:rsidRPr="007132D5">
              <w:t xml:space="preserve">  5 m/s</w:t>
            </w:r>
            <w:r w:rsidRPr="007132D5">
              <w:rPr>
                <w:vertAlign w:val="superscript"/>
              </w:rPr>
              <w:t xml:space="preserve">2 </w:t>
            </w:r>
            <w:r w:rsidRPr="007132D5">
              <w:rPr>
                <w:rFonts w:ascii="Arial" w:hAnsi="Arial"/>
                <w:sz w:val="18"/>
              </w:rPr>
              <w:t>(SOG &gt; 5 knots).</w:t>
            </w:r>
          </w:p>
        </w:tc>
      </w:tr>
      <w:tr w:rsidR="00657DB0" w:rsidRPr="007132D5" w14:paraId="3095B06D" w14:textId="77777777" w:rsidTr="00657DB0">
        <w:tblPrEx>
          <w:tblLook w:val="0000" w:firstRow="0" w:lastRow="0" w:firstColumn="0" w:lastColumn="0" w:noHBand="0" w:noVBand="0"/>
        </w:tblPrEx>
        <w:trPr>
          <w:cantSplit/>
          <w:trHeight w:val="462"/>
          <w:jc w:val="center"/>
        </w:trPr>
        <w:tc>
          <w:tcPr>
            <w:tcW w:w="9134" w:type="dxa"/>
            <w:gridSpan w:val="2"/>
            <w:shd w:val="clear" w:color="auto" w:fill="DADFF6"/>
            <w:vAlign w:val="center"/>
          </w:tcPr>
          <w:p w14:paraId="359BAF02" w14:textId="77777777" w:rsidR="00657DB0" w:rsidRPr="007132D5" w:rsidRDefault="00657DB0" w:rsidP="00657DB0">
            <w:pPr>
              <w:pStyle w:val="Tableheading"/>
              <w:rPr>
                <w:lang w:val="en-GB"/>
              </w:rPr>
            </w:pPr>
            <w:r w:rsidRPr="007132D5">
              <w:rPr>
                <w:lang w:val="en-GB"/>
              </w:rPr>
              <w:t>*) The transversal acceleration = SOG * turn rate, thus for slow moving targets the turn rate is the limitation, whereas the transversal acceleration is the limitation for fast targets.</w:t>
            </w:r>
          </w:p>
        </w:tc>
      </w:tr>
    </w:tbl>
    <w:p w14:paraId="799E111F" w14:textId="77777777" w:rsidR="00657DB0" w:rsidRPr="007132D5" w:rsidRDefault="00657DB0" w:rsidP="00657DB0">
      <w:pPr>
        <w:pStyle w:val="BodyText"/>
        <w:rPr>
          <w:lang w:eastAsia="de-DE"/>
        </w:rPr>
      </w:pPr>
    </w:p>
    <w:p w14:paraId="4003D610" w14:textId="77777777" w:rsidR="00657DB0" w:rsidRPr="007132D5" w:rsidRDefault="00657DB0" w:rsidP="00657DB0">
      <w:pPr>
        <w:pStyle w:val="Tablecaption"/>
        <w:tabs>
          <w:tab w:val="left" w:pos="851"/>
        </w:tabs>
        <w:ind w:left="851" w:hanging="851"/>
        <w:jc w:val="center"/>
      </w:pPr>
      <w:r w:rsidRPr="007132D5">
        <w:t>Single Radar Sensor - Tracking Performance Parameters (specific)</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274"/>
        <w:gridCol w:w="1950"/>
        <w:gridCol w:w="1793"/>
        <w:gridCol w:w="1843"/>
        <w:gridCol w:w="2552"/>
      </w:tblGrid>
      <w:tr w:rsidR="00657DB0" w:rsidRPr="007132D5" w14:paraId="29B447B4" w14:textId="77777777" w:rsidTr="00657DB0">
        <w:trPr>
          <w:cantSplit/>
          <w:trHeight w:val="526"/>
          <w:tblHeader/>
          <w:jc w:val="center"/>
        </w:trPr>
        <w:tc>
          <w:tcPr>
            <w:tcW w:w="3224" w:type="dxa"/>
            <w:gridSpan w:val="2"/>
            <w:tcBorders>
              <w:bottom w:val="nil"/>
            </w:tcBorders>
            <w:shd w:val="clear" w:color="auto" w:fill="DADFF6"/>
            <w:vAlign w:val="center"/>
          </w:tcPr>
          <w:p w14:paraId="6E37EAC4" w14:textId="77777777" w:rsidR="00657DB0" w:rsidRPr="007132D5" w:rsidRDefault="00657DB0" w:rsidP="00657DB0">
            <w:pPr>
              <w:pStyle w:val="Tableheading"/>
              <w:rPr>
                <w:lang w:val="en-GB"/>
              </w:rPr>
            </w:pPr>
            <w:r w:rsidRPr="007132D5">
              <w:rPr>
                <w:lang w:val="en-GB"/>
              </w:rPr>
              <w:lastRenderedPageBreak/>
              <w:t>Parameter</w:t>
            </w:r>
          </w:p>
        </w:tc>
        <w:tc>
          <w:tcPr>
            <w:tcW w:w="1793" w:type="dxa"/>
            <w:shd w:val="clear" w:color="auto" w:fill="DADFF6"/>
            <w:vAlign w:val="center"/>
          </w:tcPr>
          <w:p w14:paraId="723661ED" w14:textId="77777777" w:rsidR="00657DB0" w:rsidRPr="007132D5" w:rsidRDefault="00657DB0" w:rsidP="00657DB0">
            <w:pPr>
              <w:pStyle w:val="Tableheading"/>
              <w:rPr>
                <w:lang w:val="en-GB"/>
              </w:rPr>
            </w:pPr>
            <w:r w:rsidRPr="007132D5">
              <w:rPr>
                <w:lang w:val="en-GB"/>
              </w:rPr>
              <w:t>Receiving data from Basic radar sensor</w:t>
            </w:r>
          </w:p>
        </w:tc>
        <w:tc>
          <w:tcPr>
            <w:tcW w:w="1843" w:type="dxa"/>
            <w:shd w:val="clear" w:color="auto" w:fill="DADFF6"/>
            <w:vAlign w:val="center"/>
          </w:tcPr>
          <w:p w14:paraId="2B57C3B3" w14:textId="77777777" w:rsidR="00657DB0" w:rsidRPr="007132D5" w:rsidRDefault="00657DB0" w:rsidP="00657DB0">
            <w:pPr>
              <w:pStyle w:val="Tableheading"/>
              <w:rPr>
                <w:lang w:val="en-GB"/>
              </w:rPr>
            </w:pPr>
            <w:r w:rsidRPr="007132D5">
              <w:rPr>
                <w:lang w:val="en-GB"/>
              </w:rPr>
              <w:t>Receiving data from Standard radar sensor</w:t>
            </w:r>
          </w:p>
        </w:tc>
        <w:tc>
          <w:tcPr>
            <w:tcW w:w="2552" w:type="dxa"/>
            <w:shd w:val="clear" w:color="auto" w:fill="DADFF6"/>
            <w:vAlign w:val="center"/>
          </w:tcPr>
          <w:p w14:paraId="60FB7494" w14:textId="77777777" w:rsidR="00657DB0" w:rsidRPr="007132D5" w:rsidRDefault="00657DB0" w:rsidP="00657DB0">
            <w:pPr>
              <w:pStyle w:val="Tableheading"/>
              <w:rPr>
                <w:lang w:val="en-GB"/>
              </w:rPr>
            </w:pPr>
            <w:r w:rsidRPr="007132D5">
              <w:rPr>
                <w:lang w:val="en-GB"/>
              </w:rPr>
              <w:t>Receiving data from Advanced radar sensor</w:t>
            </w:r>
          </w:p>
        </w:tc>
      </w:tr>
      <w:tr w:rsidR="00657DB0" w:rsidRPr="007132D5" w14:paraId="502FB811" w14:textId="77777777" w:rsidTr="00657DB0">
        <w:trPr>
          <w:cantSplit/>
          <w:trHeight w:val="462"/>
          <w:jc w:val="center"/>
        </w:trPr>
        <w:tc>
          <w:tcPr>
            <w:tcW w:w="1274" w:type="dxa"/>
            <w:vMerge w:val="restart"/>
            <w:shd w:val="clear" w:color="auto" w:fill="DADFF6"/>
            <w:vAlign w:val="center"/>
          </w:tcPr>
          <w:p w14:paraId="042F9A7D" w14:textId="77777777" w:rsidR="00657DB0" w:rsidRPr="007132D5" w:rsidRDefault="00657DB0" w:rsidP="00657DB0">
            <w:pPr>
              <w:pStyle w:val="Tableheading"/>
              <w:rPr>
                <w:lang w:val="en-GB"/>
              </w:rPr>
            </w:pPr>
            <w:r w:rsidRPr="007132D5">
              <w:rPr>
                <w:lang w:val="en-GB"/>
              </w:rPr>
              <w:t>Accuracy in track position</w:t>
            </w:r>
          </w:p>
        </w:tc>
        <w:tc>
          <w:tcPr>
            <w:tcW w:w="1950" w:type="dxa"/>
            <w:vAlign w:val="center"/>
          </w:tcPr>
          <w:p w14:paraId="31465593" w14:textId="77777777" w:rsidR="00657DB0" w:rsidRPr="007132D5" w:rsidRDefault="00657DB0" w:rsidP="00657DB0">
            <w:pPr>
              <w:pStyle w:val="Tabletext"/>
            </w:pPr>
            <w:r w:rsidRPr="007132D5">
              <w:t>Range (relative to sensor location)</w:t>
            </w:r>
          </w:p>
        </w:tc>
        <w:tc>
          <w:tcPr>
            <w:tcW w:w="6188" w:type="dxa"/>
            <w:gridSpan w:val="3"/>
            <w:vAlign w:val="center"/>
          </w:tcPr>
          <w:p w14:paraId="724DA9AA" w14:textId="77777777" w:rsidR="00657DB0" w:rsidRPr="007132D5" w:rsidRDefault="00657DB0" w:rsidP="00657DB0">
            <w:pPr>
              <w:pStyle w:val="Tabletext"/>
            </w:pPr>
            <w:r w:rsidRPr="007132D5">
              <w:t>The greater of:</w:t>
            </w:r>
          </w:p>
          <w:p w14:paraId="2872C09E" w14:textId="77777777" w:rsidR="00657DB0" w:rsidRPr="007132D5" w:rsidRDefault="00657DB0" w:rsidP="00657DB0">
            <w:pPr>
              <w:pStyle w:val="Tabletext"/>
              <w:rPr>
                <w:sz w:val="18"/>
              </w:rPr>
            </w:pPr>
            <w:r w:rsidRPr="007132D5">
              <w:rPr>
                <w:sz w:val="18"/>
              </w:rPr>
              <w:sym w:font="Symbol" w:char="F0A3"/>
            </w:r>
            <w:r w:rsidRPr="007132D5">
              <w:rPr>
                <w:sz w:val="18"/>
              </w:rPr>
              <w:t xml:space="preserve"> 0.5 % to 0.75 % of range covered by the individual radar</w:t>
            </w:r>
          </w:p>
          <w:p w14:paraId="55542991" w14:textId="77777777" w:rsidR="00657DB0" w:rsidRPr="007132D5" w:rsidRDefault="00657DB0" w:rsidP="00657DB0">
            <w:pPr>
              <w:pStyle w:val="Tabletext"/>
              <w:rPr>
                <w:sz w:val="18"/>
              </w:rPr>
            </w:pPr>
            <w:r w:rsidRPr="007132D5">
              <w:rPr>
                <w:sz w:val="18"/>
              </w:rPr>
              <w:sym w:font="Symbol" w:char="F0A3"/>
            </w:r>
            <w:r w:rsidRPr="007132D5">
              <w:rPr>
                <w:sz w:val="18"/>
              </w:rPr>
              <w:t xml:space="preserve"> 5m to 10m + selected effective pulse length</w:t>
            </w:r>
          </w:p>
          <w:p w14:paraId="18CB740C" w14:textId="77777777" w:rsidR="00657DB0" w:rsidRPr="007132D5" w:rsidRDefault="00657DB0" w:rsidP="00657DB0">
            <w:pPr>
              <w:pStyle w:val="Tabletext"/>
              <w:rPr>
                <w:sz w:val="18"/>
              </w:rPr>
            </w:pPr>
            <w:r w:rsidRPr="007132D5">
              <w:rPr>
                <w:sz w:val="18"/>
              </w:rPr>
              <w:t>or half the target extent in range</w:t>
            </w:r>
          </w:p>
        </w:tc>
      </w:tr>
      <w:tr w:rsidR="00657DB0" w:rsidRPr="007132D5" w14:paraId="2BA891D9" w14:textId="77777777" w:rsidTr="00657DB0">
        <w:trPr>
          <w:cantSplit/>
          <w:trHeight w:val="462"/>
          <w:jc w:val="center"/>
        </w:trPr>
        <w:tc>
          <w:tcPr>
            <w:tcW w:w="1274" w:type="dxa"/>
            <w:vMerge/>
            <w:shd w:val="clear" w:color="auto" w:fill="DADFF6"/>
            <w:vAlign w:val="center"/>
          </w:tcPr>
          <w:p w14:paraId="51B5377F" w14:textId="77777777" w:rsidR="00657DB0" w:rsidRPr="007132D5" w:rsidRDefault="00657DB0" w:rsidP="00657DB0">
            <w:pPr>
              <w:pStyle w:val="Tableheading"/>
              <w:rPr>
                <w:lang w:val="en-GB"/>
              </w:rPr>
            </w:pPr>
          </w:p>
        </w:tc>
        <w:tc>
          <w:tcPr>
            <w:tcW w:w="1950" w:type="dxa"/>
            <w:vAlign w:val="center"/>
          </w:tcPr>
          <w:p w14:paraId="301EDC61" w14:textId="77777777" w:rsidR="00657DB0" w:rsidRPr="007132D5" w:rsidRDefault="00657DB0" w:rsidP="00657DB0">
            <w:pPr>
              <w:pStyle w:val="Tabletext"/>
            </w:pPr>
            <w:r w:rsidRPr="007132D5">
              <w:t>Bearing (relative to sensor location)</w:t>
            </w:r>
          </w:p>
        </w:tc>
        <w:tc>
          <w:tcPr>
            <w:tcW w:w="3636" w:type="dxa"/>
            <w:gridSpan w:val="2"/>
            <w:vAlign w:val="center"/>
          </w:tcPr>
          <w:p w14:paraId="2AF93587" w14:textId="77777777" w:rsidR="00657DB0" w:rsidRPr="007132D5" w:rsidRDefault="00657DB0" w:rsidP="00657DB0">
            <w:pPr>
              <w:pStyle w:val="Tabletext"/>
            </w:pPr>
            <w:r w:rsidRPr="007132D5">
              <w:sym w:font="Symbol" w:char="F0A3"/>
            </w:r>
            <w:r w:rsidRPr="007132D5">
              <w:t xml:space="preserve"> 1</w:t>
            </w:r>
            <w:r w:rsidRPr="007132D5">
              <w:sym w:font="Symbol" w:char="F0B0"/>
            </w:r>
            <w:r w:rsidRPr="007132D5">
              <w:t>, X-band radar sensor</w:t>
            </w:r>
          </w:p>
          <w:p w14:paraId="3587500A" w14:textId="77777777" w:rsidR="00657DB0" w:rsidRPr="007132D5" w:rsidRDefault="00657DB0" w:rsidP="00657DB0">
            <w:pPr>
              <w:pStyle w:val="Tabletext"/>
            </w:pPr>
            <w:r w:rsidRPr="007132D5">
              <w:sym w:font="Symbol" w:char="F0A3"/>
            </w:r>
            <w:r w:rsidRPr="007132D5">
              <w:t xml:space="preserve"> 2</w:t>
            </w:r>
            <w:r w:rsidRPr="007132D5">
              <w:sym w:font="Symbol" w:char="F0B0"/>
            </w:r>
            <w:r w:rsidRPr="007132D5">
              <w:t>, S-band radar sensor</w:t>
            </w:r>
          </w:p>
        </w:tc>
        <w:tc>
          <w:tcPr>
            <w:tcW w:w="2552" w:type="dxa"/>
            <w:vAlign w:val="center"/>
          </w:tcPr>
          <w:p w14:paraId="23165ADD" w14:textId="77777777" w:rsidR="00657DB0" w:rsidRPr="007132D5" w:rsidRDefault="00657DB0" w:rsidP="00657DB0">
            <w:pPr>
              <w:pStyle w:val="Tabletext"/>
            </w:pPr>
            <w:r w:rsidRPr="007132D5">
              <w:sym w:font="Symbol" w:char="F0A3"/>
            </w:r>
            <w:r w:rsidRPr="007132D5">
              <w:t xml:space="preserve"> 0.5</w:t>
            </w:r>
            <w:r w:rsidRPr="007132D5">
              <w:sym w:font="Symbol" w:char="F0B0"/>
            </w:r>
          </w:p>
        </w:tc>
      </w:tr>
      <w:tr w:rsidR="00657DB0" w:rsidRPr="007132D5" w14:paraId="192ECF09" w14:textId="77777777" w:rsidTr="00657DB0">
        <w:trPr>
          <w:cantSplit/>
          <w:trHeight w:val="462"/>
          <w:jc w:val="center"/>
        </w:trPr>
        <w:tc>
          <w:tcPr>
            <w:tcW w:w="1274" w:type="dxa"/>
            <w:vMerge w:val="restart"/>
            <w:shd w:val="clear" w:color="auto" w:fill="DADFF6"/>
            <w:vAlign w:val="center"/>
          </w:tcPr>
          <w:p w14:paraId="7CF00932" w14:textId="77777777" w:rsidR="00657DB0" w:rsidRPr="007132D5" w:rsidRDefault="00657DB0" w:rsidP="00657DB0">
            <w:pPr>
              <w:pStyle w:val="Tableheading"/>
              <w:rPr>
                <w:lang w:val="en-GB"/>
              </w:rPr>
            </w:pPr>
            <w:r w:rsidRPr="007132D5">
              <w:rPr>
                <w:lang w:val="en-GB"/>
              </w:rPr>
              <w:t>Accuracy of track speed</w:t>
            </w:r>
          </w:p>
        </w:tc>
        <w:tc>
          <w:tcPr>
            <w:tcW w:w="1950" w:type="dxa"/>
            <w:vAlign w:val="center"/>
          </w:tcPr>
          <w:p w14:paraId="1F9DBB6D" w14:textId="77777777" w:rsidR="00657DB0" w:rsidRPr="007132D5" w:rsidRDefault="00657DB0" w:rsidP="00657DB0">
            <w:pPr>
              <w:pStyle w:val="Tabletext"/>
            </w:pPr>
            <w:r w:rsidRPr="007132D5">
              <w:t>Speed over Ground (SOG)</w:t>
            </w:r>
          </w:p>
        </w:tc>
        <w:tc>
          <w:tcPr>
            <w:tcW w:w="1793" w:type="dxa"/>
            <w:vAlign w:val="center"/>
          </w:tcPr>
          <w:p w14:paraId="012C0C9C" w14:textId="77777777" w:rsidR="00657DB0" w:rsidRPr="007132D5" w:rsidRDefault="00657DB0" w:rsidP="00657DB0">
            <w:pPr>
              <w:pStyle w:val="Tabletext"/>
            </w:pPr>
            <w:r w:rsidRPr="007132D5">
              <w:sym w:font="Symbol" w:char="F0A3"/>
            </w:r>
            <w:r w:rsidRPr="007132D5">
              <w:t xml:space="preserve"> 2 knots</w:t>
            </w:r>
          </w:p>
        </w:tc>
        <w:tc>
          <w:tcPr>
            <w:tcW w:w="1843" w:type="dxa"/>
            <w:vAlign w:val="center"/>
          </w:tcPr>
          <w:p w14:paraId="11EC5F24" w14:textId="77777777" w:rsidR="00657DB0" w:rsidRPr="007132D5" w:rsidRDefault="00657DB0" w:rsidP="00657DB0">
            <w:pPr>
              <w:pStyle w:val="Tabletext"/>
            </w:pPr>
            <w:r w:rsidRPr="007132D5">
              <w:sym w:font="Symbol" w:char="F0A3"/>
            </w:r>
            <w:r w:rsidRPr="007132D5">
              <w:t xml:space="preserve"> 1 knot</w:t>
            </w:r>
          </w:p>
        </w:tc>
        <w:tc>
          <w:tcPr>
            <w:tcW w:w="2552" w:type="dxa"/>
            <w:vAlign w:val="center"/>
          </w:tcPr>
          <w:p w14:paraId="340AB0D6" w14:textId="77777777" w:rsidR="00657DB0" w:rsidRPr="007132D5" w:rsidRDefault="00657DB0" w:rsidP="00657DB0">
            <w:pPr>
              <w:pStyle w:val="Tabletext"/>
            </w:pPr>
            <w:r w:rsidRPr="007132D5">
              <w:sym w:font="Symbol" w:char="F0A3"/>
            </w:r>
            <w:r w:rsidRPr="007132D5">
              <w:t xml:space="preserve"> 1 knot</w:t>
            </w:r>
          </w:p>
        </w:tc>
      </w:tr>
      <w:tr w:rsidR="00657DB0" w:rsidRPr="007132D5" w14:paraId="334804DF" w14:textId="77777777" w:rsidTr="00657DB0">
        <w:trPr>
          <w:cantSplit/>
          <w:trHeight w:val="462"/>
          <w:jc w:val="center"/>
        </w:trPr>
        <w:tc>
          <w:tcPr>
            <w:tcW w:w="1274" w:type="dxa"/>
            <w:vMerge/>
            <w:shd w:val="clear" w:color="auto" w:fill="DADFF6"/>
            <w:vAlign w:val="center"/>
          </w:tcPr>
          <w:p w14:paraId="33C93A77" w14:textId="77777777" w:rsidR="00657DB0" w:rsidRPr="007132D5" w:rsidRDefault="00657DB0" w:rsidP="00657DB0">
            <w:pPr>
              <w:pStyle w:val="Tableheading"/>
              <w:rPr>
                <w:lang w:val="en-GB"/>
              </w:rPr>
            </w:pPr>
          </w:p>
        </w:tc>
        <w:tc>
          <w:tcPr>
            <w:tcW w:w="1950" w:type="dxa"/>
            <w:vAlign w:val="center"/>
          </w:tcPr>
          <w:p w14:paraId="49D4AD2D" w14:textId="77777777" w:rsidR="00657DB0" w:rsidRPr="007132D5" w:rsidRDefault="00657DB0" w:rsidP="00657DB0">
            <w:pPr>
              <w:pStyle w:val="Tabletext"/>
            </w:pPr>
            <w:r w:rsidRPr="007132D5">
              <w:t>Course over Ground (COG)</w:t>
            </w:r>
          </w:p>
        </w:tc>
        <w:tc>
          <w:tcPr>
            <w:tcW w:w="1793" w:type="dxa"/>
            <w:vAlign w:val="center"/>
          </w:tcPr>
          <w:p w14:paraId="7F04738B" w14:textId="77777777" w:rsidR="00657DB0" w:rsidRPr="007132D5" w:rsidRDefault="00657DB0" w:rsidP="00657DB0">
            <w:pPr>
              <w:pStyle w:val="Tabletext"/>
            </w:pPr>
            <w:r w:rsidRPr="007132D5">
              <w:sym w:font="Symbol" w:char="F0A3"/>
            </w:r>
            <w:r w:rsidRPr="007132D5">
              <w:t xml:space="preserve"> 5°</w:t>
            </w:r>
          </w:p>
        </w:tc>
        <w:tc>
          <w:tcPr>
            <w:tcW w:w="1843" w:type="dxa"/>
            <w:vAlign w:val="center"/>
          </w:tcPr>
          <w:p w14:paraId="68D19C12" w14:textId="77777777" w:rsidR="00657DB0" w:rsidRPr="007132D5" w:rsidRDefault="00657DB0" w:rsidP="00657DB0">
            <w:pPr>
              <w:pStyle w:val="Tabletext"/>
            </w:pPr>
            <w:r w:rsidRPr="007132D5">
              <w:sym w:font="Symbol" w:char="F0A3"/>
            </w:r>
            <w:r w:rsidRPr="007132D5">
              <w:t xml:space="preserve"> 2°</w:t>
            </w:r>
          </w:p>
        </w:tc>
        <w:tc>
          <w:tcPr>
            <w:tcW w:w="2552" w:type="dxa"/>
            <w:vAlign w:val="center"/>
          </w:tcPr>
          <w:p w14:paraId="4C5D530D" w14:textId="77777777" w:rsidR="00657DB0" w:rsidRPr="007132D5" w:rsidRDefault="00657DB0" w:rsidP="00657DB0">
            <w:pPr>
              <w:pStyle w:val="Tabletext"/>
            </w:pPr>
            <w:r w:rsidRPr="007132D5">
              <w:sym w:font="Symbol" w:char="F0A3"/>
            </w:r>
            <w:r w:rsidRPr="007132D5">
              <w:t xml:space="preserve"> 2°</w:t>
            </w:r>
          </w:p>
        </w:tc>
      </w:tr>
      <w:tr w:rsidR="00657DB0" w:rsidRPr="007132D5" w14:paraId="26336D80" w14:textId="77777777" w:rsidTr="00657DB0">
        <w:trPr>
          <w:cantSplit/>
          <w:trHeight w:val="462"/>
          <w:jc w:val="center"/>
        </w:trPr>
        <w:tc>
          <w:tcPr>
            <w:tcW w:w="1274" w:type="dxa"/>
            <w:shd w:val="clear" w:color="auto" w:fill="DADFF6"/>
            <w:vAlign w:val="center"/>
          </w:tcPr>
          <w:p w14:paraId="6CEFAF1C" w14:textId="77777777" w:rsidR="00657DB0" w:rsidRPr="007132D5" w:rsidRDefault="00657DB0" w:rsidP="00657DB0">
            <w:pPr>
              <w:pStyle w:val="Tableheading"/>
              <w:rPr>
                <w:lang w:val="en-GB"/>
              </w:rPr>
            </w:pPr>
            <w:r w:rsidRPr="007132D5">
              <w:rPr>
                <w:lang w:val="en-GB"/>
              </w:rPr>
              <w:t>Timing</w:t>
            </w:r>
          </w:p>
        </w:tc>
        <w:tc>
          <w:tcPr>
            <w:tcW w:w="1950" w:type="dxa"/>
            <w:vAlign w:val="center"/>
          </w:tcPr>
          <w:p w14:paraId="421DA5AE" w14:textId="77777777" w:rsidR="00657DB0" w:rsidRPr="007132D5" w:rsidRDefault="00657DB0" w:rsidP="00657DB0">
            <w:pPr>
              <w:pStyle w:val="Tabletext"/>
            </w:pPr>
            <w:r w:rsidRPr="007132D5">
              <w:t>Time from track confirmation to achievement of specified track accuracy</w:t>
            </w:r>
          </w:p>
        </w:tc>
        <w:tc>
          <w:tcPr>
            <w:tcW w:w="6188" w:type="dxa"/>
            <w:gridSpan w:val="3"/>
            <w:vAlign w:val="center"/>
          </w:tcPr>
          <w:p w14:paraId="0669DC41" w14:textId="77777777" w:rsidR="00657DB0" w:rsidRPr="007132D5" w:rsidRDefault="00657DB0" w:rsidP="00657DB0">
            <w:pPr>
              <w:pStyle w:val="Tabletext"/>
            </w:pPr>
            <w:r w:rsidRPr="007132D5">
              <w:sym w:font="Symbol" w:char="F0A3"/>
            </w:r>
            <w:r w:rsidRPr="007132D5">
              <w:t xml:space="preserve"> 120 s</w:t>
            </w:r>
          </w:p>
        </w:tc>
      </w:tr>
    </w:tbl>
    <w:p w14:paraId="1DFC90B5" w14:textId="77777777" w:rsidR="00657DB0" w:rsidRPr="007132D5" w:rsidRDefault="00657DB0" w:rsidP="00657DB0">
      <w:pPr>
        <w:rPr>
          <w:lang w:eastAsia="de-DE"/>
        </w:rPr>
      </w:pPr>
    </w:p>
    <w:p w14:paraId="7D4834FC" w14:textId="77777777" w:rsidR="00657DB0" w:rsidRPr="007132D5" w:rsidRDefault="00657DB0" w:rsidP="00657DB0">
      <w:pPr>
        <w:pStyle w:val="BodyText"/>
        <w:rPr>
          <w:lang w:eastAsia="de-DE"/>
        </w:rPr>
      </w:pPr>
      <w:r w:rsidRPr="007132D5">
        <w:rPr>
          <w:b/>
          <w:lang w:eastAsia="de-DE"/>
        </w:rPr>
        <w:t>Note</w:t>
      </w:r>
      <w:r w:rsidRPr="007132D5">
        <w:rPr>
          <w:lang w:eastAsia="de-DE"/>
        </w:rPr>
        <w:t>: the accuracy figures suggested above need to be assessed as RMS error (measured parameter vs. truth) for well-behaved (non-manoeuvring) targets in moderate environmental conditions.  Positional accuracy should be verified with a small but detectable target, whereas SOG and, especially, COG should be verified using large targets moving under power (i.e. not tidal), without manoeuvre and, for the determination of COG, a recommended minimum speed of 10 knots.</w:t>
      </w:r>
    </w:p>
    <w:p w14:paraId="5625A174" w14:textId="77777777" w:rsidR="00657DB0" w:rsidRPr="007132D5" w:rsidRDefault="00657DB0" w:rsidP="00657DB0">
      <w:pPr>
        <w:pStyle w:val="Tablecaption"/>
        <w:tabs>
          <w:tab w:val="left" w:pos="851"/>
        </w:tabs>
        <w:ind w:left="851" w:hanging="851"/>
        <w:jc w:val="center"/>
      </w:pPr>
      <w:r w:rsidRPr="007132D5">
        <w:t>Single Sensor - Tracking Performance Criteria</w:t>
      </w:r>
    </w:p>
    <w:tbl>
      <w:tblPr>
        <w:tblW w:w="95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410"/>
        <w:gridCol w:w="3685"/>
        <w:gridCol w:w="3433"/>
      </w:tblGrid>
      <w:tr w:rsidR="00657DB0" w:rsidRPr="007132D5" w14:paraId="4A1BE779" w14:textId="77777777" w:rsidTr="00657DB0">
        <w:trPr>
          <w:cantSplit/>
          <w:trHeight w:val="526"/>
          <w:tblHeader/>
        </w:trPr>
        <w:tc>
          <w:tcPr>
            <w:tcW w:w="2410" w:type="dxa"/>
            <w:tcBorders>
              <w:bottom w:val="nil"/>
            </w:tcBorders>
            <w:shd w:val="clear" w:color="auto" w:fill="DADFF6"/>
            <w:vAlign w:val="center"/>
          </w:tcPr>
          <w:p w14:paraId="7CAFCD5B" w14:textId="77777777" w:rsidR="00657DB0" w:rsidRPr="007132D5" w:rsidRDefault="00657DB0" w:rsidP="00657DB0">
            <w:pPr>
              <w:pStyle w:val="Tableheading"/>
              <w:rPr>
                <w:lang w:val="en-GB"/>
              </w:rPr>
            </w:pPr>
            <w:r w:rsidRPr="007132D5">
              <w:rPr>
                <w:lang w:val="en-GB"/>
              </w:rPr>
              <w:lastRenderedPageBreak/>
              <w:t>Parameter</w:t>
            </w:r>
          </w:p>
        </w:tc>
        <w:tc>
          <w:tcPr>
            <w:tcW w:w="3685" w:type="dxa"/>
            <w:shd w:val="clear" w:color="auto" w:fill="DADFF6"/>
            <w:vAlign w:val="center"/>
          </w:tcPr>
          <w:p w14:paraId="7F6623AD" w14:textId="77777777" w:rsidR="00657DB0" w:rsidRPr="007132D5" w:rsidRDefault="00657DB0" w:rsidP="00657DB0">
            <w:pPr>
              <w:pStyle w:val="Tableheading"/>
              <w:rPr>
                <w:lang w:val="en-GB"/>
              </w:rPr>
            </w:pPr>
            <w:r w:rsidRPr="007132D5">
              <w:rPr>
                <w:lang w:val="en-GB"/>
              </w:rPr>
              <w:t>Discussion</w:t>
            </w:r>
          </w:p>
        </w:tc>
        <w:tc>
          <w:tcPr>
            <w:tcW w:w="3433" w:type="dxa"/>
            <w:shd w:val="clear" w:color="auto" w:fill="DADFF6"/>
            <w:vAlign w:val="center"/>
          </w:tcPr>
          <w:p w14:paraId="0C739B5D" w14:textId="77777777" w:rsidR="00657DB0" w:rsidRPr="007132D5" w:rsidRDefault="00657DB0" w:rsidP="00657DB0">
            <w:pPr>
              <w:pStyle w:val="Tableheading"/>
              <w:rPr>
                <w:lang w:val="en-GB"/>
              </w:rPr>
            </w:pPr>
            <w:r w:rsidRPr="007132D5">
              <w:rPr>
                <w:lang w:val="en-GB"/>
              </w:rPr>
              <w:t>Operational Consequence</w:t>
            </w:r>
          </w:p>
        </w:tc>
      </w:tr>
      <w:tr w:rsidR="00657DB0" w:rsidRPr="007132D5" w14:paraId="5704E743" w14:textId="77777777" w:rsidTr="00657DB0">
        <w:trPr>
          <w:cantSplit/>
          <w:trHeight w:val="415"/>
        </w:trPr>
        <w:tc>
          <w:tcPr>
            <w:tcW w:w="2410" w:type="dxa"/>
            <w:shd w:val="clear" w:color="auto" w:fill="DADFF6"/>
            <w:vAlign w:val="center"/>
          </w:tcPr>
          <w:p w14:paraId="2B8BD8A3" w14:textId="77777777" w:rsidR="00657DB0" w:rsidRPr="007132D5" w:rsidRDefault="00657DB0" w:rsidP="00657DB0">
            <w:pPr>
              <w:pStyle w:val="Tableheading"/>
              <w:rPr>
                <w:lang w:val="en-GB"/>
              </w:rPr>
            </w:pPr>
            <w:r w:rsidRPr="007132D5">
              <w:rPr>
                <w:lang w:val="en-GB"/>
              </w:rPr>
              <w:t>Time to initiate tracks</w:t>
            </w:r>
          </w:p>
        </w:tc>
        <w:tc>
          <w:tcPr>
            <w:tcW w:w="3685" w:type="dxa"/>
            <w:vAlign w:val="center"/>
          </w:tcPr>
          <w:p w14:paraId="2F02AA3A" w14:textId="77777777" w:rsidR="00657DB0" w:rsidRPr="007132D5" w:rsidRDefault="00657DB0" w:rsidP="00657DB0">
            <w:pPr>
              <w:pStyle w:val="Tabletext"/>
            </w:pPr>
            <w:r w:rsidRPr="007132D5">
              <w:t>This can be measured from the point of first observation to either the creation of a tentative track or the establishment of a confirmed track.   In addition, the contribution of the display function to latency may need to be assessed separately.</w:t>
            </w:r>
          </w:p>
        </w:tc>
        <w:tc>
          <w:tcPr>
            <w:tcW w:w="3433" w:type="dxa"/>
            <w:vAlign w:val="center"/>
          </w:tcPr>
          <w:p w14:paraId="144931B7" w14:textId="77777777" w:rsidR="00657DB0" w:rsidRPr="007132D5" w:rsidRDefault="00657DB0" w:rsidP="00657DB0">
            <w:pPr>
              <w:pStyle w:val="Tabletext"/>
            </w:pPr>
            <w:r w:rsidRPr="007132D5">
              <w:t>The design has to consider the trade-off between fast establishment of new tracks vs. the associated false track rate.</w:t>
            </w:r>
          </w:p>
        </w:tc>
      </w:tr>
      <w:tr w:rsidR="00657DB0" w:rsidRPr="007132D5" w14:paraId="4013458B" w14:textId="77777777" w:rsidTr="00657DB0">
        <w:trPr>
          <w:cantSplit/>
          <w:trHeight w:val="462"/>
        </w:trPr>
        <w:tc>
          <w:tcPr>
            <w:tcW w:w="2410" w:type="dxa"/>
            <w:shd w:val="clear" w:color="auto" w:fill="DADFF6"/>
            <w:vAlign w:val="center"/>
          </w:tcPr>
          <w:p w14:paraId="7228CE80" w14:textId="77777777" w:rsidR="00657DB0" w:rsidRPr="007132D5" w:rsidRDefault="00657DB0" w:rsidP="00657DB0">
            <w:pPr>
              <w:pStyle w:val="Tableheading"/>
              <w:rPr>
                <w:lang w:val="en-GB"/>
              </w:rPr>
            </w:pPr>
            <w:r w:rsidRPr="007132D5">
              <w:rPr>
                <w:lang w:val="en-GB"/>
              </w:rPr>
              <w:t xml:space="preserve">Probability of </w:t>
            </w:r>
            <w:proofErr w:type="gramStart"/>
            <w:r w:rsidRPr="007132D5">
              <w:rPr>
                <w:lang w:val="en-GB"/>
              </w:rPr>
              <w:t>false  (</w:t>
            </w:r>
            <w:proofErr w:type="gramEnd"/>
            <w:r w:rsidRPr="007132D5">
              <w:rPr>
                <w:lang w:val="en-GB"/>
              </w:rPr>
              <w:t>confirmed) tracks</w:t>
            </w:r>
          </w:p>
        </w:tc>
        <w:tc>
          <w:tcPr>
            <w:tcW w:w="3685" w:type="dxa"/>
            <w:vAlign w:val="center"/>
          </w:tcPr>
          <w:p w14:paraId="22870A8D" w14:textId="77777777" w:rsidR="00657DB0" w:rsidRPr="007132D5" w:rsidRDefault="00657DB0" w:rsidP="00657DB0">
            <w:pPr>
              <w:pStyle w:val="Tabletext"/>
            </w:pPr>
            <w:r w:rsidRPr="007132D5">
              <w:t>This is dependent on clutter conditions, traffic density, sensor sensitivity, sensor resolution and the perceived need to detect and track very small targets – the acceptable rate should be specified per area per unit time.  Typical values might be 3 to 4 per hour although this is likely to conflict with a requirement for very small target detection.</w:t>
            </w:r>
          </w:p>
        </w:tc>
        <w:tc>
          <w:tcPr>
            <w:tcW w:w="3433" w:type="dxa"/>
            <w:vAlign w:val="center"/>
          </w:tcPr>
          <w:p w14:paraId="31AC750D" w14:textId="77777777" w:rsidR="00657DB0" w:rsidRPr="007132D5" w:rsidRDefault="00657DB0" w:rsidP="00657DB0">
            <w:pPr>
              <w:pStyle w:val="Tabletext"/>
            </w:pPr>
            <w:r w:rsidRPr="007132D5">
              <w:t>Displaying tracks which do not represent real targets will increase workload and may result in incorrect VTSO actions being taken.</w:t>
            </w:r>
          </w:p>
        </w:tc>
      </w:tr>
      <w:tr w:rsidR="00657DB0" w:rsidRPr="007132D5" w14:paraId="69118CDA" w14:textId="77777777" w:rsidTr="00657DB0">
        <w:trPr>
          <w:cantSplit/>
          <w:trHeight w:val="462"/>
        </w:trPr>
        <w:tc>
          <w:tcPr>
            <w:tcW w:w="2410" w:type="dxa"/>
            <w:shd w:val="clear" w:color="auto" w:fill="DADFF6"/>
            <w:vAlign w:val="center"/>
          </w:tcPr>
          <w:p w14:paraId="3E5FCCD3" w14:textId="77777777" w:rsidR="00657DB0" w:rsidRPr="007132D5" w:rsidRDefault="00657DB0" w:rsidP="00657DB0">
            <w:pPr>
              <w:pStyle w:val="Tableheading"/>
              <w:rPr>
                <w:lang w:val="en-GB"/>
              </w:rPr>
            </w:pPr>
            <w:r w:rsidRPr="007132D5">
              <w:rPr>
                <w:lang w:val="en-GB"/>
              </w:rPr>
              <w:t>Average false track duration before termination</w:t>
            </w:r>
          </w:p>
        </w:tc>
        <w:tc>
          <w:tcPr>
            <w:tcW w:w="3685" w:type="dxa"/>
            <w:vAlign w:val="center"/>
          </w:tcPr>
          <w:p w14:paraId="7C4180A2" w14:textId="77777777" w:rsidR="00657DB0" w:rsidRPr="007132D5" w:rsidDel="00DC333B" w:rsidRDefault="00657DB0" w:rsidP="00657DB0">
            <w:pPr>
              <w:pStyle w:val="Tabletext"/>
            </w:pPr>
            <w:r w:rsidRPr="007132D5">
              <w:t>The tracker should react quickly to confirmed tracks which subsequently fail to exhibit reliable track behaviour.</w:t>
            </w:r>
          </w:p>
        </w:tc>
        <w:tc>
          <w:tcPr>
            <w:tcW w:w="3433" w:type="dxa"/>
            <w:vAlign w:val="center"/>
          </w:tcPr>
          <w:p w14:paraId="77F0B9B7" w14:textId="77777777" w:rsidR="00657DB0" w:rsidRPr="007132D5" w:rsidDel="00DC333B" w:rsidRDefault="00657DB0" w:rsidP="00657DB0">
            <w:pPr>
              <w:pStyle w:val="Tabletext"/>
            </w:pPr>
            <w:r w:rsidRPr="007132D5">
              <w:t>Continued display of tracks which do not represent real targets will increase workload and may result in incorrect VTSO actions being taken.</w:t>
            </w:r>
          </w:p>
        </w:tc>
      </w:tr>
      <w:tr w:rsidR="00657DB0" w:rsidRPr="007132D5" w14:paraId="45C92731" w14:textId="77777777" w:rsidTr="00657DB0">
        <w:trPr>
          <w:cantSplit/>
          <w:trHeight w:val="462"/>
        </w:trPr>
        <w:tc>
          <w:tcPr>
            <w:tcW w:w="2410" w:type="dxa"/>
            <w:shd w:val="clear" w:color="auto" w:fill="DADFF6"/>
            <w:vAlign w:val="center"/>
          </w:tcPr>
          <w:p w14:paraId="61556C46" w14:textId="77777777" w:rsidR="00657DB0" w:rsidRPr="007132D5" w:rsidRDefault="00657DB0" w:rsidP="00657DB0">
            <w:pPr>
              <w:pStyle w:val="Tableheading"/>
              <w:rPr>
                <w:lang w:val="en-GB"/>
              </w:rPr>
            </w:pPr>
            <w:r w:rsidRPr="007132D5">
              <w:rPr>
                <w:lang w:val="en-GB"/>
              </w:rPr>
              <w:t>Probability of failure to confirm a genuine track</w:t>
            </w:r>
          </w:p>
        </w:tc>
        <w:tc>
          <w:tcPr>
            <w:tcW w:w="3685" w:type="dxa"/>
            <w:vAlign w:val="center"/>
          </w:tcPr>
          <w:p w14:paraId="2527948B" w14:textId="77777777" w:rsidR="00657DB0" w:rsidRPr="007132D5" w:rsidRDefault="00657DB0" w:rsidP="00657DB0">
            <w:pPr>
              <w:pStyle w:val="Tabletext"/>
            </w:pPr>
            <w:r w:rsidRPr="007132D5">
              <w:rPr>
                <w:caps/>
              </w:rPr>
              <w:t>T</w:t>
            </w:r>
            <w:r w:rsidRPr="007132D5">
              <w:t>he tracker performance in combination with the sensor network should minimise the probability of failing to establish a genuine track after the first reliable sensor observation.</w:t>
            </w:r>
          </w:p>
        </w:tc>
        <w:tc>
          <w:tcPr>
            <w:tcW w:w="3433" w:type="dxa"/>
            <w:vAlign w:val="center"/>
          </w:tcPr>
          <w:p w14:paraId="7A7A6D89" w14:textId="77777777" w:rsidR="00657DB0" w:rsidRPr="007132D5" w:rsidRDefault="00657DB0" w:rsidP="00657DB0">
            <w:pPr>
              <w:pStyle w:val="Tabletext"/>
              <w:rPr>
                <w:caps/>
              </w:rPr>
            </w:pPr>
            <w:r w:rsidRPr="007132D5">
              <w:t>Delays to the establishment of a track will impact the traffic image and may result in incorrect VTSO decisions.</w:t>
            </w:r>
          </w:p>
        </w:tc>
      </w:tr>
      <w:tr w:rsidR="00657DB0" w:rsidRPr="007132D5" w14:paraId="262ADD04" w14:textId="77777777" w:rsidTr="00657DB0">
        <w:trPr>
          <w:cantSplit/>
          <w:trHeight w:val="462"/>
        </w:trPr>
        <w:tc>
          <w:tcPr>
            <w:tcW w:w="2410" w:type="dxa"/>
            <w:shd w:val="clear" w:color="auto" w:fill="DADFF6"/>
            <w:vAlign w:val="center"/>
          </w:tcPr>
          <w:p w14:paraId="50F1578B" w14:textId="77777777" w:rsidR="00657DB0" w:rsidRPr="007132D5" w:rsidRDefault="00657DB0" w:rsidP="00657DB0">
            <w:pPr>
              <w:pStyle w:val="Tableheading"/>
              <w:rPr>
                <w:lang w:val="en-GB"/>
              </w:rPr>
            </w:pPr>
            <w:r w:rsidRPr="007132D5">
              <w:rPr>
                <w:lang w:val="en-GB"/>
              </w:rPr>
              <w:lastRenderedPageBreak/>
              <w:t>Probability of track loss</w:t>
            </w:r>
          </w:p>
        </w:tc>
        <w:tc>
          <w:tcPr>
            <w:tcW w:w="3685" w:type="dxa"/>
            <w:vAlign w:val="center"/>
          </w:tcPr>
          <w:p w14:paraId="55B85A0B" w14:textId="77777777" w:rsidR="00657DB0" w:rsidRPr="007132D5" w:rsidRDefault="00657DB0" w:rsidP="00657DB0">
            <w:pPr>
              <w:pStyle w:val="Tabletext"/>
            </w:pPr>
            <w:r w:rsidRPr="007132D5">
              <w:t xml:space="preserve">This concerns track continuity.  Assuming good sensor visibility of the target, the tracking function should provide reliable and accurate track updates over the entire </w:t>
            </w:r>
            <w:proofErr w:type="gramStart"/>
            <w:r w:rsidRPr="007132D5">
              <w:t>life time</w:t>
            </w:r>
            <w:proofErr w:type="gramEnd"/>
            <w:r w:rsidRPr="007132D5">
              <w:t xml:space="preserve"> of the track.</w:t>
            </w:r>
          </w:p>
        </w:tc>
        <w:tc>
          <w:tcPr>
            <w:tcW w:w="3433" w:type="dxa"/>
            <w:vAlign w:val="center"/>
          </w:tcPr>
          <w:p w14:paraId="1C633D14" w14:textId="77777777" w:rsidR="00657DB0" w:rsidRPr="007132D5" w:rsidRDefault="00657DB0" w:rsidP="00657DB0">
            <w:pPr>
              <w:pStyle w:val="Tabletext"/>
            </w:pPr>
            <w:r w:rsidRPr="007132D5">
              <w:t>Frequent track loss will lead to reduced confidence in the track measurement accuracy and the ability of the system to follow manoeuvring targets.  In congested traffic areas, this could be critical to safe vessel passage.</w:t>
            </w:r>
          </w:p>
        </w:tc>
      </w:tr>
      <w:tr w:rsidR="00657DB0" w:rsidRPr="007132D5" w14:paraId="1F29742A" w14:textId="77777777" w:rsidTr="00657DB0">
        <w:trPr>
          <w:cantSplit/>
          <w:trHeight w:val="462"/>
        </w:trPr>
        <w:tc>
          <w:tcPr>
            <w:tcW w:w="2410" w:type="dxa"/>
            <w:shd w:val="clear" w:color="auto" w:fill="DADFF6"/>
            <w:vAlign w:val="center"/>
          </w:tcPr>
          <w:p w14:paraId="556DB77F" w14:textId="77777777" w:rsidR="00657DB0" w:rsidRPr="007132D5" w:rsidRDefault="00657DB0" w:rsidP="00657DB0">
            <w:pPr>
              <w:pStyle w:val="Tableheading"/>
              <w:rPr>
                <w:lang w:val="en-GB"/>
              </w:rPr>
            </w:pPr>
            <w:r w:rsidRPr="007132D5">
              <w:rPr>
                <w:lang w:val="en-GB"/>
              </w:rPr>
              <w:t>Probability of successful management of two targets merging and then correctly splitting</w:t>
            </w:r>
          </w:p>
        </w:tc>
        <w:tc>
          <w:tcPr>
            <w:tcW w:w="3685" w:type="dxa"/>
            <w:vAlign w:val="center"/>
          </w:tcPr>
          <w:p w14:paraId="6D256331" w14:textId="77777777" w:rsidR="00657DB0" w:rsidRPr="007132D5" w:rsidDel="00DC333B" w:rsidRDefault="00657DB0" w:rsidP="00657DB0">
            <w:pPr>
              <w:pStyle w:val="Tabletext"/>
            </w:pPr>
            <w:r w:rsidRPr="007132D5">
              <w:t>In the highly likely event of two (or more) targets merging into one sensor resolution cell, the tracker should be able to use the combined and unresolved observation to update the merged tracks until after some time when the targets 'de-merge', the tracker should successfully split and update the previously merged tracks with correct numbering and track identification.</w:t>
            </w:r>
          </w:p>
        </w:tc>
        <w:tc>
          <w:tcPr>
            <w:tcW w:w="3433" w:type="dxa"/>
            <w:vAlign w:val="center"/>
          </w:tcPr>
          <w:p w14:paraId="4E5B49C2" w14:textId="77777777" w:rsidR="00657DB0" w:rsidRPr="007132D5" w:rsidDel="00DC333B" w:rsidRDefault="00657DB0" w:rsidP="00657DB0">
            <w:pPr>
              <w:pStyle w:val="Tabletext"/>
            </w:pPr>
            <w:r w:rsidRPr="007132D5">
              <w:t>The VTSO needs to be presented with the best tracking information available before, during and after the merging event.</w:t>
            </w:r>
          </w:p>
        </w:tc>
      </w:tr>
      <w:tr w:rsidR="00657DB0" w:rsidRPr="007132D5" w14:paraId="244160DA" w14:textId="77777777" w:rsidTr="00657DB0">
        <w:trPr>
          <w:cantSplit/>
          <w:trHeight w:val="462"/>
        </w:trPr>
        <w:tc>
          <w:tcPr>
            <w:tcW w:w="2410" w:type="dxa"/>
            <w:shd w:val="clear" w:color="auto" w:fill="DADFF6"/>
            <w:vAlign w:val="center"/>
          </w:tcPr>
          <w:p w14:paraId="145A3D30" w14:textId="77777777" w:rsidR="00657DB0" w:rsidRPr="007132D5" w:rsidRDefault="00657DB0" w:rsidP="00657DB0">
            <w:pPr>
              <w:pStyle w:val="Tableheading"/>
              <w:rPr>
                <w:lang w:val="en-GB"/>
              </w:rPr>
            </w:pPr>
            <w:r w:rsidRPr="007132D5">
              <w:rPr>
                <w:rFonts w:cs="Arial"/>
                <w:lang w:val="en-GB" w:eastAsia="de-DE"/>
              </w:rPr>
              <w:t>Track identity swap rate</w:t>
            </w:r>
          </w:p>
        </w:tc>
        <w:tc>
          <w:tcPr>
            <w:tcW w:w="3685" w:type="dxa"/>
            <w:vAlign w:val="center"/>
          </w:tcPr>
          <w:p w14:paraId="64EA0A51" w14:textId="77777777" w:rsidR="00657DB0" w:rsidRPr="007132D5" w:rsidRDefault="00657DB0" w:rsidP="00657DB0">
            <w:pPr>
              <w:pStyle w:val="Tabletext"/>
            </w:pPr>
            <w:r w:rsidRPr="007132D5">
              <w:t>The tracker design should minimise the probability of track identities incorrectly swapping between two tracks (and ensure that incorrect swapping is quickly corrected).</w:t>
            </w:r>
          </w:p>
        </w:tc>
        <w:tc>
          <w:tcPr>
            <w:tcW w:w="3433" w:type="dxa"/>
            <w:vAlign w:val="center"/>
          </w:tcPr>
          <w:p w14:paraId="019AA1E4" w14:textId="77777777" w:rsidR="00657DB0" w:rsidRPr="007132D5" w:rsidRDefault="00657DB0" w:rsidP="00657DB0">
            <w:pPr>
              <w:pStyle w:val="Tabletext"/>
            </w:pPr>
            <w:r w:rsidRPr="007132D5">
              <w:t>The VTSO needs to be presented with accurate and correctly associated tracking information against targets of interest.</w:t>
            </w:r>
          </w:p>
        </w:tc>
      </w:tr>
      <w:tr w:rsidR="00657DB0" w:rsidRPr="007132D5" w14:paraId="6FE74AB4" w14:textId="77777777" w:rsidTr="00657DB0">
        <w:trPr>
          <w:cantSplit/>
          <w:trHeight w:val="462"/>
        </w:trPr>
        <w:tc>
          <w:tcPr>
            <w:tcW w:w="2410" w:type="dxa"/>
            <w:shd w:val="clear" w:color="auto" w:fill="DADFF6"/>
            <w:vAlign w:val="center"/>
          </w:tcPr>
          <w:p w14:paraId="7B2D4770" w14:textId="77777777" w:rsidR="00657DB0" w:rsidRPr="007132D5" w:rsidRDefault="00657DB0" w:rsidP="00657DB0">
            <w:pPr>
              <w:pStyle w:val="Tableheading"/>
              <w:rPr>
                <w:rFonts w:cs="Arial"/>
                <w:lang w:val="en-GB" w:eastAsia="de-DE"/>
              </w:rPr>
            </w:pPr>
            <w:r w:rsidRPr="007132D5">
              <w:rPr>
                <w:rFonts w:cs="Arial"/>
                <w:lang w:val="en-GB" w:eastAsia="de-DE"/>
              </w:rPr>
              <w:lastRenderedPageBreak/>
              <w:t xml:space="preserve">The probability of multiple tracks being created from one target </w:t>
            </w:r>
          </w:p>
        </w:tc>
        <w:tc>
          <w:tcPr>
            <w:tcW w:w="3685" w:type="dxa"/>
            <w:vAlign w:val="center"/>
          </w:tcPr>
          <w:p w14:paraId="131A7A88" w14:textId="77777777" w:rsidR="00657DB0" w:rsidRPr="007132D5" w:rsidRDefault="00657DB0" w:rsidP="00657DB0">
            <w:pPr>
              <w:pStyle w:val="Tabletext"/>
            </w:pPr>
            <w:r w:rsidRPr="007132D5">
              <w:t>This parameter is often specified for VTS applications in areas covering inland waterways in which large vessels, travelling close to the (radar) sensor location create multiple plots which result in multiple tracks.</w:t>
            </w:r>
          </w:p>
        </w:tc>
        <w:tc>
          <w:tcPr>
            <w:tcW w:w="3433" w:type="dxa"/>
            <w:vAlign w:val="center"/>
          </w:tcPr>
          <w:p w14:paraId="79DB5F63" w14:textId="77777777" w:rsidR="00657DB0" w:rsidRPr="007132D5" w:rsidRDefault="00657DB0" w:rsidP="00657DB0">
            <w:pPr>
              <w:pStyle w:val="Tabletext"/>
            </w:pPr>
            <w:r w:rsidRPr="007132D5">
              <w:t>Presentation of multiple tracks, relating to a single large object, can create confusion and inappropriate VTSO decision making.  The tracker should be able to identify group behaviour within plots and tracks and reduce these to a single track representing the large vessel.  The positional reference point for such a target needs to be understood and interpreted appropriately.</w:t>
            </w:r>
          </w:p>
        </w:tc>
      </w:tr>
      <w:tr w:rsidR="00657DB0" w:rsidRPr="007132D5" w14:paraId="5DB4A3CF" w14:textId="77777777" w:rsidTr="00657DB0">
        <w:trPr>
          <w:cantSplit/>
          <w:trHeight w:val="462"/>
        </w:trPr>
        <w:tc>
          <w:tcPr>
            <w:tcW w:w="2410" w:type="dxa"/>
            <w:shd w:val="clear" w:color="auto" w:fill="DADFF6"/>
            <w:vAlign w:val="center"/>
          </w:tcPr>
          <w:p w14:paraId="1729D168" w14:textId="77777777" w:rsidR="00657DB0" w:rsidRPr="007132D5" w:rsidRDefault="00657DB0" w:rsidP="00657DB0">
            <w:pPr>
              <w:pStyle w:val="Tableheading"/>
              <w:rPr>
                <w:lang w:val="en-GB"/>
              </w:rPr>
            </w:pPr>
            <w:r w:rsidRPr="007132D5">
              <w:rPr>
                <w:rFonts w:cs="Arial"/>
                <w:lang w:val="en-GB" w:eastAsia="de-DE"/>
              </w:rPr>
              <w:t>Latency of track update</w:t>
            </w:r>
          </w:p>
        </w:tc>
        <w:tc>
          <w:tcPr>
            <w:tcW w:w="3685" w:type="dxa"/>
            <w:vAlign w:val="center"/>
          </w:tcPr>
          <w:p w14:paraId="3A53398E" w14:textId="77777777" w:rsidR="00657DB0" w:rsidRPr="007132D5" w:rsidRDefault="00657DB0" w:rsidP="00657DB0">
            <w:pPr>
              <w:pStyle w:val="Tabletext"/>
            </w:pPr>
            <w:r w:rsidRPr="007132D5">
              <w:t>This parameter needs careful definition – time of sensor observation to track update (i.e. not including display function etc.).</w:t>
            </w:r>
          </w:p>
        </w:tc>
        <w:tc>
          <w:tcPr>
            <w:tcW w:w="3433" w:type="dxa"/>
            <w:vAlign w:val="center"/>
          </w:tcPr>
          <w:p w14:paraId="25D3CDF6" w14:textId="77777777" w:rsidR="00657DB0" w:rsidRPr="007132D5" w:rsidRDefault="00657DB0" w:rsidP="00657DB0">
            <w:pPr>
              <w:pStyle w:val="Tabletext"/>
            </w:pPr>
            <w:r w:rsidRPr="007132D5">
              <w:t>Minimal latency will provide a traffic image which is close to real time, but some latency is inevitable, especially when microwave links are included in the VTS network to link remote sensors sites to the VTS centre.  (Satellite AIS can also suffer significant and often unacceptable latency).</w:t>
            </w:r>
          </w:p>
          <w:p w14:paraId="499113E2" w14:textId="77777777" w:rsidR="00657DB0" w:rsidRPr="007132D5" w:rsidRDefault="00657DB0" w:rsidP="00657DB0">
            <w:pPr>
              <w:pStyle w:val="Tabletext"/>
            </w:pPr>
            <w:r w:rsidRPr="007132D5">
              <w:t>Delays in presentation of the surface picture can lead to delayed awareness of the need for VTSO action.</w:t>
            </w:r>
          </w:p>
        </w:tc>
      </w:tr>
      <w:tr w:rsidR="00657DB0" w:rsidRPr="007132D5" w14:paraId="6A39772D" w14:textId="77777777" w:rsidTr="00657DB0">
        <w:trPr>
          <w:cantSplit/>
          <w:trHeight w:val="462"/>
        </w:trPr>
        <w:tc>
          <w:tcPr>
            <w:tcW w:w="2410" w:type="dxa"/>
            <w:shd w:val="clear" w:color="auto" w:fill="DADFF6"/>
            <w:vAlign w:val="center"/>
          </w:tcPr>
          <w:p w14:paraId="75FD2CD0" w14:textId="77777777" w:rsidR="00657DB0" w:rsidRPr="007132D5" w:rsidRDefault="00657DB0" w:rsidP="00657DB0">
            <w:pPr>
              <w:pStyle w:val="Tableheading"/>
              <w:rPr>
                <w:rFonts w:cs="Arial"/>
                <w:lang w:val="en-GB" w:eastAsia="de-DE"/>
              </w:rPr>
            </w:pPr>
            <w:r w:rsidRPr="007132D5">
              <w:rPr>
                <w:rFonts w:cs="Arial"/>
                <w:lang w:val="en-GB" w:eastAsia="de-DE"/>
              </w:rPr>
              <w:t>Coasting period (before track termination)</w:t>
            </w:r>
          </w:p>
        </w:tc>
        <w:tc>
          <w:tcPr>
            <w:tcW w:w="3685" w:type="dxa"/>
            <w:vAlign w:val="center"/>
          </w:tcPr>
          <w:p w14:paraId="0CAD27FE" w14:textId="77777777" w:rsidR="00657DB0" w:rsidRPr="007132D5" w:rsidRDefault="00657DB0" w:rsidP="00657DB0">
            <w:pPr>
              <w:pStyle w:val="Tabletext"/>
              <w:rPr>
                <w:highlight w:val="yellow"/>
              </w:rPr>
            </w:pPr>
            <w:r w:rsidRPr="007132D5">
              <w:t>The time, measured from the last track update with an associated sensor measurement, to automatic track termination.</w:t>
            </w:r>
          </w:p>
        </w:tc>
        <w:tc>
          <w:tcPr>
            <w:tcW w:w="3433" w:type="dxa"/>
            <w:vAlign w:val="center"/>
          </w:tcPr>
          <w:p w14:paraId="69E3FBA2" w14:textId="77777777" w:rsidR="00657DB0" w:rsidRPr="007132D5" w:rsidRDefault="00657DB0" w:rsidP="00657DB0">
            <w:pPr>
              <w:pStyle w:val="Tabletext"/>
            </w:pPr>
            <w:r w:rsidRPr="007132D5">
              <w:t>Genuine target tracks do not just disappear (unless they are at the extremes of available sensor coverage) so the deletion of tracks is a trade-off between lost genuine tracks, prolonging of track seduction (e.g. onto clutter), and prolonging of incorrectly confirmed false tracks.</w:t>
            </w:r>
          </w:p>
        </w:tc>
      </w:tr>
    </w:tbl>
    <w:p w14:paraId="399DE6D2" w14:textId="77777777" w:rsidR="00657DB0" w:rsidRPr="007132D5" w:rsidRDefault="00657DB0" w:rsidP="00657DB0"/>
    <w:p w14:paraId="79ACC839" w14:textId="77777777" w:rsidR="00657DB0" w:rsidRPr="007132D5" w:rsidRDefault="00657DB0" w:rsidP="00657DB0">
      <w:pPr>
        <w:pStyle w:val="BodyText"/>
        <w:rPr>
          <w:rFonts w:cs="Arial"/>
          <w:lang w:eastAsia="de-DE"/>
        </w:rPr>
      </w:pPr>
      <w:r w:rsidRPr="007132D5">
        <w:lastRenderedPageBreak/>
        <w:t>Requirements for sensor fault detection and loss of sensor data integrity should also be considered; for example, the tracker may be used to identify consistent bias errors in the data from one sensor.</w:t>
      </w:r>
    </w:p>
    <w:p w14:paraId="748A2CEA" w14:textId="77777777" w:rsidR="00657DB0" w:rsidRPr="007132D5" w:rsidRDefault="00657DB0" w:rsidP="00657DB0">
      <w:pPr>
        <w:pStyle w:val="Heading4"/>
        <w:tabs>
          <w:tab w:val="num" w:pos="0"/>
        </w:tabs>
        <w:ind w:left="1134" w:hanging="1134"/>
      </w:pPr>
      <w:r w:rsidRPr="007132D5">
        <w:t>Additional Track Management Requirements</w:t>
      </w:r>
    </w:p>
    <w:p w14:paraId="73E9F0BC" w14:textId="77777777" w:rsidR="00657DB0" w:rsidRPr="007132D5" w:rsidRDefault="00657DB0" w:rsidP="00657DB0">
      <w:pPr>
        <w:pStyle w:val="BodyText"/>
      </w:pPr>
      <w:r w:rsidRPr="007132D5">
        <w:t>The tracker should be able to provide advance warning of track capacity overload.</w:t>
      </w:r>
    </w:p>
    <w:p w14:paraId="70C55381" w14:textId="77777777" w:rsidR="00657DB0" w:rsidRPr="007132D5" w:rsidRDefault="00657DB0" w:rsidP="00657DB0">
      <w:pPr>
        <w:pStyle w:val="BodyText"/>
      </w:pPr>
      <w:r w:rsidRPr="007132D5">
        <w:t xml:space="preserve">The track capacity should be sufficient to accommodate </w:t>
      </w:r>
      <w:r w:rsidRPr="007132D5">
        <w:rPr>
          <w:rFonts w:cs="Arial"/>
        </w:rPr>
        <w:t>≥</w:t>
      </w:r>
      <w:r w:rsidRPr="007132D5">
        <w:t>2 times the heaviest traffic predictions, including an allowance for false tracks.</w:t>
      </w:r>
    </w:p>
    <w:p w14:paraId="5D217BC4" w14:textId="77777777" w:rsidR="00657DB0" w:rsidRDefault="00657DB0" w:rsidP="00EA218F">
      <w:pPr>
        <w:pStyle w:val="BodyText"/>
      </w:pPr>
    </w:p>
    <w:p w14:paraId="6895EA70" w14:textId="77777777" w:rsidR="009F081F" w:rsidRDefault="00657DB0" w:rsidP="00725CCA">
      <w:pPr>
        <w:pStyle w:val="Heading2"/>
      </w:pPr>
      <w:bookmarkStart w:id="105" w:name="_Toc63412077"/>
      <w:r>
        <w:t>management of VTS data</w:t>
      </w:r>
      <w:bookmarkEnd w:id="105"/>
    </w:p>
    <w:p w14:paraId="5A4FBB87" w14:textId="77777777" w:rsidR="009F081F" w:rsidRPr="009F081F" w:rsidRDefault="009F081F" w:rsidP="009F081F">
      <w:pPr>
        <w:pStyle w:val="Heading1separatationline"/>
      </w:pPr>
    </w:p>
    <w:p w14:paraId="3FDA1903" w14:textId="77777777" w:rsidR="00657DB0" w:rsidRPr="007132D5" w:rsidRDefault="00657DB0" w:rsidP="00657DB0">
      <w:pPr>
        <w:pStyle w:val="BodyText"/>
        <w:rPr>
          <w:lang w:eastAsia="de-DE"/>
        </w:rPr>
      </w:pPr>
      <w:r w:rsidRPr="007132D5">
        <w:rPr>
          <w:lang w:eastAsia="de-DE"/>
        </w:rPr>
        <w:t>Besides the Tracking function, there are other Data Processing functions that may need to be considered within the VTS design.  Typically, data processing is the collection and extraction of data to provide information.</w:t>
      </w:r>
    </w:p>
    <w:p w14:paraId="2CFE624E" w14:textId="77777777" w:rsidR="00657DB0" w:rsidRPr="007132D5" w:rsidRDefault="00657DB0" w:rsidP="00657DB0">
      <w:pPr>
        <w:pStyle w:val="BodyText"/>
        <w:rPr>
          <w:lang w:eastAsia="de-DE"/>
        </w:rPr>
      </w:pPr>
      <w:r w:rsidRPr="007132D5">
        <w:rPr>
          <w:lang w:eastAsia="de-DE"/>
        </w:rPr>
        <w:t xml:space="preserve">The </w:t>
      </w:r>
      <w:r w:rsidRPr="007132D5">
        <w:rPr>
          <w:i/>
          <w:lang w:eastAsia="de-DE"/>
        </w:rPr>
        <w:t>data</w:t>
      </w:r>
      <w:r w:rsidRPr="007132D5">
        <w:rPr>
          <w:lang w:eastAsia="de-DE"/>
        </w:rPr>
        <w:t xml:space="preserve"> is everything that is potentially useful and relevant to the VTS operation.</w:t>
      </w:r>
    </w:p>
    <w:p w14:paraId="360E187D" w14:textId="77777777" w:rsidR="00657DB0" w:rsidRPr="007132D5" w:rsidRDefault="00657DB0" w:rsidP="00657DB0">
      <w:pPr>
        <w:pStyle w:val="BodyText"/>
        <w:rPr>
          <w:lang w:eastAsia="de-DE"/>
        </w:rPr>
      </w:pPr>
      <w:r w:rsidRPr="007132D5">
        <w:rPr>
          <w:i/>
          <w:lang w:eastAsia="de-DE"/>
        </w:rPr>
        <w:t>Processing</w:t>
      </w:r>
      <w:r w:rsidRPr="007132D5">
        <w:rPr>
          <w:lang w:eastAsia="de-DE"/>
        </w:rPr>
        <w:t xml:space="preserve"> involves summarising, analysing, converting, recording, sorting, calculating, disseminating, storing, aggregating, validating, tabulating etc.</w:t>
      </w:r>
    </w:p>
    <w:p w14:paraId="55CE3831" w14:textId="77777777" w:rsidR="00657DB0" w:rsidRPr="007132D5" w:rsidRDefault="00657DB0" w:rsidP="00657DB0">
      <w:pPr>
        <w:pStyle w:val="BodyText"/>
        <w:rPr>
          <w:lang w:eastAsia="de-DE"/>
        </w:rPr>
      </w:pPr>
      <w:r w:rsidRPr="007132D5">
        <w:rPr>
          <w:lang w:eastAsia="de-DE"/>
        </w:rPr>
        <w:t xml:space="preserve">The </w:t>
      </w:r>
      <w:r w:rsidRPr="007132D5">
        <w:rPr>
          <w:i/>
          <w:lang w:eastAsia="de-DE"/>
        </w:rPr>
        <w:t>information</w:t>
      </w:r>
      <w:r w:rsidRPr="007132D5">
        <w:rPr>
          <w:lang w:eastAsia="de-DE"/>
        </w:rPr>
        <w:t xml:space="preserve"> is the result of the processing of the input data.  It should be appropriately useful and appropriately clear to aid the VTSO, external users and the manual and automatic </w:t>
      </w:r>
      <w:proofErr w:type="gramStart"/>
      <w:r w:rsidRPr="007132D5">
        <w:rPr>
          <w:lang w:eastAsia="de-DE"/>
        </w:rPr>
        <w:t>decision making</w:t>
      </w:r>
      <w:proofErr w:type="gramEnd"/>
      <w:r w:rsidRPr="007132D5">
        <w:rPr>
          <w:lang w:eastAsia="de-DE"/>
        </w:rPr>
        <w:t xml:space="preserve"> processes.  In the context of a VTS, there are many pieces of data, each with its own importance, validity and integrity.</w:t>
      </w:r>
    </w:p>
    <w:p w14:paraId="634EA643" w14:textId="77777777" w:rsidR="00657DB0" w:rsidRPr="007132D5" w:rsidRDefault="00657DB0" w:rsidP="00657DB0">
      <w:pPr>
        <w:pStyle w:val="BodyText"/>
      </w:pPr>
      <w:r w:rsidRPr="007132D5">
        <w:t>Centralised data fusion aims to integrate data from different systems at regional or national level using inter-system data exchange.</w:t>
      </w:r>
    </w:p>
    <w:p w14:paraId="5B4D38D9" w14:textId="77777777" w:rsidR="00657DB0" w:rsidRPr="007132D5" w:rsidRDefault="00657DB0" w:rsidP="00657DB0">
      <w:pPr>
        <w:pStyle w:val="BodyText"/>
      </w:pPr>
      <w:r w:rsidRPr="007132D5">
        <w:t>Types of information may include:</w:t>
      </w:r>
    </w:p>
    <w:p w14:paraId="3C8AB4E0" w14:textId="77777777" w:rsidR="00657DB0" w:rsidRPr="007132D5" w:rsidRDefault="00657DB0" w:rsidP="00657DB0">
      <w:pPr>
        <w:pStyle w:val="Bullet1"/>
      </w:pPr>
      <w:r>
        <w:t>v</w:t>
      </w:r>
      <w:r w:rsidRPr="007132D5">
        <w:t xml:space="preserve">oyage </w:t>
      </w:r>
      <w:r>
        <w:t>d</w:t>
      </w:r>
      <w:r w:rsidRPr="007132D5">
        <w:t>ata;</w:t>
      </w:r>
    </w:p>
    <w:p w14:paraId="3049B943" w14:textId="77777777" w:rsidR="00657DB0" w:rsidRPr="007132D5" w:rsidRDefault="00657DB0" w:rsidP="00657DB0">
      <w:pPr>
        <w:pStyle w:val="Bullet1"/>
      </w:pPr>
      <w:r>
        <w:t>v</w:t>
      </w:r>
      <w:r w:rsidRPr="007132D5">
        <w:t xml:space="preserve">essel </w:t>
      </w:r>
      <w:r>
        <w:t>d</w:t>
      </w:r>
      <w:r w:rsidRPr="007132D5">
        <w:t>ata;</w:t>
      </w:r>
    </w:p>
    <w:p w14:paraId="1755088C" w14:textId="77777777" w:rsidR="00657DB0" w:rsidRPr="007132D5" w:rsidRDefault="00657DB0" w:rsidP="00657DB0">
      <w:pPr>
        <w:pStyle w:val="Bullet1"/>
      </w:pPr>
      <w:r>
        <w:t>i</w:t>
      </w:r>
      <w:r w:rsidRPr="007132D5">
        <w:t xml:space="preserve">ncident </w:t>
      </w:r>
      <w:r>
        <w:t>d</w:t>
      </w:r>
      <w:r w:rsidRPr="007132D5">
        <w:t>ata;</w:t>
      </w:r>
    </w:p>
    <w:p w14:paraId="3435A818" w14:textId="77777777" w:rsidR="00657DB0" w:rsidRPr="007132D5" w:rsidRDefault="00657DB0" w:rsidP="00657DB0">
      <w:pPr>
        <w:pStyle w:val="Bullet1"/>
      </w:pPr>
      <w:r>
        <w:t>c</w:t>
      </w:r>
      <w:r w:rsidRPr="007132D5">
        <w:t xml:space="preserve">ontacts </w:t>
      </w:r>
      <w:r>
        <w:t>d</w:t>
      </w:r>
      <w:r w:rsidRPr="007132D5">
        <w:t>ata;</w:t>
      </w:r>
    </w:p>
    <w:p w14:paraId="097E7444" w14:textId="77777777" w:rsidR="00657DB0" w:rsidRPr="007132D5" w:rsidRDefault="00657DB0" w:rsidP="00657DB0">
      <w:pPr>
        <w:pStyle w:val="Bullet1"/>
      </w:pPr>
      <w:r>
        <w:t>c</w:t>
      </w:r>
      <w:r w:rsidRPr="007132D5">
        <w:t>harts;</w:t>
      </w:r>
    </w:p>
    <w:p w14:paraId="533F1C7C" w14:textId="77777777" w:rsidR="00657DB0" w:rsidRPr="007132D5" w:rsidRDefault="00657DB0" w:rsidP="00657DB0">
      <w:pPr>
        <w:pStyle w:val="Bullet1"/>
      </w:pPr>
      <w:r>
        <w:t>p</w:t>
      </w:r>
      <w:r w:rsidRPr="007132D5">
        <w:t xml:space="preserve">ilots and </w:t>
      </w:r>
      <w:r>
        <w:t>t</w:t>
      </w:r>
      <w:r w:rsidRPr="007132D5">
        <w:t>ugs;</w:t>
      </w:r>
    </w:p>
    <w:p w14:paraId="37349B56" w14:textId="77777777" w:rsidR="00657DB0" w:rsidRPr="007132D5" w:rsidRDefault="00657DB0" w:rsidP="00657DB0">
      <w:pPr>
        <w:pStyle w:val="Bullet1"/>
      </w:pPr>
      <w:r>
        <w:t>d</w:t>
      </w:r>
      <w:r w:rsidRPr="007132D5">
        <w:t xml:space="preserve">ata of </w:t>
      </w:r>
      <w:r>
        <w:t>b</w:t>
      </w:r>
      <w:r w:rsidRPr="007132D5">
        <w:t xml:space="preserve">erths and </w:t>
      </w:r>
      <w:r>
        <w:t>c</w:t>
      </w:r>
      <w:r w:rsidRPr="007132D5">
        <w:t xml:space="preserve">apabilities plus </w:t>
      </w:r>
      <w:r>
        <w:t>o</w:t>
      </w:r>
      <w:r w:rsidRPr="007132D5">
        <w:t xml:space="preserve">ther </w:t>
      </w:r>
      <w:r>
        <w:t>p</w:t>
      </w:r>
      <w:r w:rsidRPr="007132D5">
        <w:t xml:space="preserve">ort </w:t>
      </w:r>
      <w:r>
        <w:t>r</w:t>
      </w:r>
      <w:r w:rsidRPr="007132D5">
        <w:t>esources;</w:t>
      </w:r>
    </w:p>
    <w:p w14:paraId="7838075C" w14:textId="77777777" w:rsidR="00657DB0" w:rsidRPr="007132D5" w:rsidRDefault="00657DB0" w:rsidP="00657DB0">
      <w:pPr>
        <w:pStyle w:val="Bullet1"/>
      </w:pPr>
      <w:r>
        <w:t>t</w:t>
      </w:r>
      <w:r w:rsidRPr="007132D5">
        <w:t xml:space="preserve">raffic </w:t>
      </w:r>
      <w:r>
        <w:t>a</w:t>
      </w:r>
      <w:r w:rsidRPr="007132D5">
        <w:t xml:space="preserve">nalysis </w:t>
      </w:r>
      <w:r>
        <w:t>d</w:t>
      </w:r>
      <w:r w:rsidRPr="007132D5">
        <w:t>ata;</w:t>
      </w:r>
    </w:p>
    <w:p w14:paraId="187F3B73" w14:textId="77777777" w:rsidR="00657DB0" w:rsidRPr="007132D5" w:rsidRDefault="00657DB0" w:rsidP="00657DB0">
      <w:pPr>
        <w:pStyle w:val="Bullet1"/>
      </w:pPr>
      <w:r>
        <w:lastRenderedPageBreak/>
        <w:t>l</w:t>
      </w:r>
      <w:r w:rsidRPr="007132D5">
        <w:t xml:space="preserve">ocal </w:t>
      </w:r>
      <w:r>
        <w:t>h</w:t>
      </w:r>
      <w:r w:rsidRPr="007132D5">
        <w:t>azards;</w:t>
      </w:r>
    </w:p>
    <w:p w14:paraId="64187B53" w14:textId="77777777" w:rsidR="00657DB0" w:rsidRPr="007132D5" w:rsidRDefault="00657DB0" w:rsidP="00657DB0">
      <w:pPr>
        <w:pStyle w:val="Bullet1"/>
      </w:pPr>
      <w:r w:rsidRPr="007132D5">
        <w:t xml:space="preserve">VTS Equipment </w:t>
      </w:r>
      <w:r>
        <w:t>s</w:t>
      </w:r>
      <w:r w:rsidRPr="007132D5">
        <w:t xml:space="preserve">tatus, </w:t>
      </w:r>
      <w:r>
        <w:t>b</w:t>
      </w:r>
      <w:r w:rsidRPr="007132D5">
        <w:t xml:space="preserve">uild </w:t>
      </w:r>
      <w:r>
        <w:t>s</w:t>
      </w:r>
      <w:r w:rsidRPr="007132D5">
        <w:t xml:space="preserve">tate, </w:t>
      </w:r>
      <w:r>
        <w:t>v</w:t>
      </w:r>
      <w:r w:rsidRPr="007132D5">
        <w:t xml:space="preserve">ersion </w:t>
      </w:r>
      <w:r>
        <w:t>r</w:t>
      </w:r>
      <w:r w:rsidRPr="007132D5">
        <w:t>ecords;</w:t>
      </w:r>
    </w:p>
    <w:p w14:paraId="1A40031C" w14:textId="77777777" w:rsidR="00657DB0" w:rsidRPr="007132D5" w:rsidRDefault="00657DB0" w:rsidP="00657DB0">
      <w:pPr>
        <w:pStyle w:val="Bullet1"/>
      </w:pPr>
      <w:r w:rsidRPr="007132D5">
        <w:t xml:space="preserve">VTS </w:t>
      </w:r>
      <w:r>
        <w:t>s</w:t>
      </w:r>
      <w:r w:rsidRPr="007132D5">
        <w:t xml:space="preserve">pares and </w:t>
      </w:r>
      <w:r>
        <w:t>c</w:t>
      </w:r>
      <w:r w:rsidRPr="007132D5">
        <w:t xml:space="preserve">onsumables </w:t>
      </w:r>
      <w:r>
        <w:t>s</w:t>
      </w:r>
      <w:r w:rsidRPr="007132D5">
        <w:t xml:space="preserve">tock and </w:t>
      </w:r>
      <w:r>
        <w:t>s</w:t>
      </w:r>
      <w:r w:rsidRPr="007132D5">
        <w:t xml:space="preserve">torage </w:t>
      </w:r>
      <w:r>
        <w:t>l</w:t>
      </w:r>
      <w:r w:rsidRPr="007132D5">
        <w:t>ocations;</w:t>
      </w:r>
    </w:p>
    <w:p w14:paraId="24C4087D" w14:textId="77777777" w:rsidR="00657DB0" w:rsidRPr="007132D5" w:rsidRDefault="00657DB0" w:rsidP="00657DB0">
      <w:pPr>
        <w:pStyle w:val="Bullet1"/>
      </w:pPr>
      <w:r w:rsidRPr="007132D5">
        <w:t xml:space="preserve">VTS </w:t>
      </w:r>
      <w:r>
        <w:t>e</w:t>
      </w:r>
      <w:r w:rsidRPr="007132D5">
        <w:t xml:space="preserve">quipment </w:t>
      </w:r>
      <w:r>
        <w:t>f</w:t>
      </w:r>
      <w:r w:rsidRPr="007132D5">
        <w:t xml:space="preserve">ault </w:t>
      </w:r>
      <w:r>
        <w:t>r</w:t>
      </w:r>
      <w:r w:rsidRPr="007132D5">
        <w:t>ecords;</w:t>
      </w:r>
    </w:p>
    <w:p w14:paraId="0F86698C" w14:textId="77777777" w:rsidR="00657DB0" w:rsidRPr="007132D5" w:rsidRDefault="00657DB0" w:rsidP="00657DB0">
      <w:pPr>
        <w:pStyle w:val="Bullet1"/>
      </w:pPr>
      <w:r w:rsidRPr="007132D5">
        <w:t xml:space="preserve">VTS </w:t>
      </w:r>
      <w:r>
        <w:t>e</w:t>
      </w:r>
      <w:r w:rsidRPr="007132D5">
        <w:t xml:space="preserve">quipment </w:t>
      </w:r>
      <w:r>
        <w:t>s</w:t>
      </w:r>
      <w:r w:rsidRPr="007132D5">
        <w:t xml:space="preserve">cheduled and </w:t>
      </w:r>
      <w:r>
        <w:t>u</w:t>
      </w:r>
      <w:r w:rsidRPr="007132D5">
        <w:t xml:space="preserve">nscheduled </w:t>
      </w:r>
      <w:r>
        <w:t>m</w:t>
      </w:r>
      <w:r w:rsidRPr="007132D5">
        <w:t>aintenance;</w:t>
      </w:r>
    </w:p>
    <w:p w14:paraId="328BD3F0" w14:textId="77777777" w:rsidR="00657DB0" w:rsidRPr="007132D5" w:rsidRDefault="00657DB0" w:rsidP="00657DB0">
      <w:pPr>
        <w:pStyle w:val="Bullet1"/>
      </w:pPr>
      <w:r>
        <w:t>VTS p</w:t>
      </w:r>
      <w:r w:rsidRPr="007132D5">
        <w:t>ersonnel.</w:t>
      </w:r>
    </w:p>
    <w:p w14:paraId="394E5AE1" w14:textId="77777777" w:rsidR="00657DB0" w:rsidRPr="007132D5" w:rsidRDefault="00657DB0" w:rsidP="00657DB0">
      <w:pPr>
        <w:pStyle w:val="BodyText"/>
        <w:rPr>
          <w:lang w:eastAsia="de-DE"/>
        </w:rPr>
      </w:pPr>
      <w:r w:rsidRPr="007132D5">
        <w:rPr>
          <w:lang w:eastAsia="de-DE"/>
        </w:rPr>
        <w:t>It may be appropriate to integrate shipping accounts data to automate alignment with cargo movements, shipping movements, handling charges etc. to facilitate account management by systems associated with the port (i.e. not directly associated with VTS operations).  Often this functionality may be managed by the Local Port Authority (LPA).</w:t>
      </w:r>
    </w:p>
    <w:p w14:paraId="0E014887" w14:textId="77777777" w:rsidR="00815172" w:rsidRPr="007132D5" w:rsidRDefault="00815172" w:rsidP="00815172">
      <w:pPr>
        <w:pStyle w:val="Heading1"/>
        <w:keepLines w:val="0"/>
        <w:widowControl w:val="0"/>
        <w:tabs>
          <w:tab w:val="num" w:pos="0"/>
        </w:tabs>
        <w:ind w:left="709" w:hanging="709"/>
      </w:pPr>
      <w:bookmarkStart w:id="106" w:name="_Toc314488168"/>
      <w:bookmarkStart w:id="107" w:name="_Toc348687058"/>
      <w:bookmarkStart w:id="108" w:name="_Toc418521612"/>
      <w:bookmarkStart w:id="109" w:name="_Toc418597571"/>
      <w:bookmarkStart w:id="110" w:name="_Toc452277175"/>
      <w:bookmarkStart w:id="111" w:name="_Toc63412078"/>
      <w:r w:rsidRPr="007132D5">
        <w:t>EXTERNAL INFORMATION EXCHANGE</w:t>
      </w:r>
      <w:bookmarkStart w:id="112" w:name="_Toc303419864"/>
      <w:bookmarkStart w:id="113" w:name="_Toc303419865"/>
      <w:bookmarkEnd w:id="106"/>
      <w:bookmarkEnd w:id="107"/>
      <w:bookmarkEnd w:id="108"/>
      <w:bookmarkEnd w:id="109"/>
      <w:bookmarkEnd w:id="110"/>
      <w:bookmarkEnd w:id="111"/>
      <w:bookmarkEnd w:id="112"/>
      <w:bookmarkEnd w:id="113"/>
    </w:p>
    <w:p w14:paraId="62480DE6" w14:textId="77777777" w:rsidR="00815172" w:rsidRPr="007132D5" w:rsidRDefault="00815172" w:rsidP="00815172">
      <w:pPr>
        <w:pStyle w:val="Heading1separatationline"/>
      </w:pPr>
    </w:p>
    <w:p w14:paraId="014A2CDD" w14:textId="77777777" w:rsidR="00815172" w:rsidRPr="007132D5" w:rsidRDefault="00815172" w:rsidP="00815172">
      <w:pPr>
        <w:pStyle w:val="Heading2"/>
        <w:keepNext w:val="0"/>
        <w:keepLines w:val="0"/>
        <w:tabs>
          <w:tab w:val="num" w:pos="0"/>
        </w:tabs>
        <w:spacing w:line="240" w:lineRule="auto"/>
        <w:ind w:left="851" w:right="0" w:hanging="851"/>
      </w:pPr>
      <w:bookmarkStart w:id="114" w:name="_Toc334686316"/>
      <w:bookmarkStart w:id="115" w:name="_Toc348687059"/>
      <w:bookmarkStart w:id="116" w:name="_Toc418521613"/>
      <w:bookmarkStart w:id="117" w:name="_Toc418597572"/>
      <w:bookmarkStart w:id="118" w:name="_Toc452277176"/>
      <w:bookmarkStart w:id="119" w:name="_Toc63412079"/>
      <w:r w:rsidRPr="007132D5">
        <w:t>Introduction</w:t>
      </w:r>
      <w:bookmarkEnd w:id="114"/>
      <w:bookmarkEnd w:id="115"/>
      <w:bookmarkEnd w:id="116"/>
      <w:bookmarkEnd w:id="117"/>
      <w:bookmarkEnd w:id="118"/>
      <w:bookmarkEnd w:id="119"/>
    </w:p>
    <w:p w14:paraId="15A7DAE0" w14:textId="77777777" w:rsidR="00815172" w:rsidRPr="007132D5" w:rsidRDefault="00815172" w:rsidP="00815172">
      <w:pPr>
        <w:pStyle w:val="Heading2separationline"/>
      </w:pPr>
    </w:p>
    <w:p w14:paraId="63848CE1" w14:textId="77777777" w:rsidR="00815172" w:rsidRPr="007132D5" w:rsidRDefault="00815172" w:rsidP="00815172">
      <w:pPr>
        <w:pStyle w:val="BodyText"/>
      </w:pPr>
      <w:r w:rsidRPr="007132D5">
        <w:t xml:space="preserve">This section describes the technical issues that need to be addressed to support the requirement for VTS systems to be able to communicate with relevant allied services, National Points of Contact for services such as LRIT, and neighbouring VTS systems.  Details, regarding legal issues and processes recommended for sharing maritime data (more specifically terrestrial and satellite AIS), may be found in IALA guideline N° 1086 (ref. </w:t>
      </w:r>
      <w:r w:rsidRPr="007132D5">
        <w:fldChar w:fldCharType="begin"/>
      </w:r>
      <w:r w:rsidRPr="007132D5">
        <w:instrText xml:space="preserve"> REF _Ref353311774 \r \h </w:instrText>
      </w:r>
      <w:r w:rsidRPr="007132D5">
        <w:fldChar w:fldCharType="separate"/>
      </w:r>
      <w:r w:rsidRPr="007132D5">
        <w:t>[1]</w:t>
      </w:r>
      <w:r w:rsidRPr="007132D5">
        <w:fldChar w:fldCharType="end"/>
      </w:r>
      <w:r w:rsidRPr="007132D5">
        <w:t>).</w:t>
      </w:r>
    </w:p>
    <w:p w14:paraId="6F1D8058" w14:textId="77777777" w:rsidR="00815172" w:rsidRPr="007132D5" w:rsidRDefault="00815172" w:rsidP="00815172">
      <w:pPr>
        <w:pStyle w:val="Heading2"/>
        <w:keepNext w:val="0"/>
        <w:keepLines w:val="0"/>
        <w:tabs>
          <w:tab w:val="num" w:pos="0"/>
        </w:tabs>
        <w:spacing w:line="240" w:lineRule="auto"/>
        <w:ind w:left="851" w:right="0" w:hanging="851"/>
      </w:pPr>
      <w:bookmarkStart w:id="120" w:name="_Toc418521614"/>
      <w:bookmarkStart w:id="121" w:name="_Toc418597573"/>
      <w:bookmarkStart w:id="122" w:name="_Toc452277177"/>
      <w:bookmarkStart w:id="123" w:name="_Toc63412080"/>
      <w:r w:rsidRPr="007132D5">
        <w:t xml:space="preserve">Definitions and </w:t>
      </w:r>
      <w:bookmarkStart w:id="124" w:name="_Toc334686317"/>
      <w:bookmarkStart w:id="125" w:name="_Toc348687060"/>
      <w:r w:rsidRPr="007132D5">
        <w:t>References</w:t>
      </w:r>
      <w:bookmarkEnd w:id="120"/>
      <w:bookmarkEnd w:id="121"/>
      <w:bookmarkEnd w:id="122"/>
      <w:bookmarkEnd w:id="123"/>
      <w:bookmarkEnd w:id="124"/>
      <w:bookmarkEnd w:id="125"/>
    </w:p>
    <w:p w14:paraId="59D1A801" w14:textId="77777777" w:rsidR="00815172" w:rsidRPr="007132D5" w:rsidRDefault="00815172" w:rsidP="00815172">
      <w:pPr>
        <w:pStyle w:val="Heading2separationline"/>
      </w:pPr>
    </w:p>
    <w:p w14:paraId="5B2707E7" w14:textId="77777777" w:rsidR="00815172" w:rsidRPr="007132D5" w:rsidRDefault="00815172" w:rsidP="00815172">
      <w:pPr>
        <w:pStyle w:val="Heading3"/>
        <w:tabs>
          <w:tab w:val="num" w:pos="0"/>
        </w:tabs>
        <w:ind w:left="992" w:hanging="992"/>
      </w:pPr>
      <w:bookmarkStart w:id="126" w:name="_Toc418521615"/>
      <w:bookmarkStart w:id="127" w:name="_Toc418597574"/>
      <w:bookmarkStart w:id="128" w:name="_Toc452277178"/>
      <w:bookmarkStart w:id="129" w:name="_Toc63412081"/>
      <w:r w:rsidRPr="007132D5">
        <w:t>Definitions</w:t>
      </w:r>
      <w:bookmarkEnd w:id="126"/>
      <w:bookmarkEnd w:id="127"/>
      <w:bookmarkEnd w:id="128"/>
      <w:bookmarkEnd w:id="129"/>
    </w:p>
    <w:p w14:paraId="03670515" w14:textId="77777777" w:rsidR="00815172" w:rsidRPr="007132D5" w:rsidRDefault="00815172" w:rsidP="00815172">
      <w:pPr>
        <w:pStyle w:val="BodyText"/>
      </w:pPr>
      <w:r w:rsidRPr="007132D5">
        <w:t>For general terms used throughout this section, please, refer to references.</w:t>
      </w:r>
    </w:p>
    <w:p w14:paraId="223ABA24" w14:textId="77777777" w:rsidR="00815172" w:rsidRPr="007132D5" w:rsidRDefault="00815172" w:rsidP="00815172">
      <w:pPr>
        <w:pStyle w:val="Heading3"/>
        <w:tabs>
          <w:tab w:val="num" w:pos="0"/>
        </w:tabs>
        <w:ind w:left="992" w:hanging="992"/>
      </w:pPr>
      <w:bookmarkStart w:id="130" w:name="_Toc418521616"/>
      <w:bookmarkStart w:id="131" w:name="_Toc418597575"/>
      <w:bookmarkStart w:id="132" w:name="_Toc452277179"/>
      <w:bookmarkStart w:id="133" w:name="_Toc63412082"/>
      <w:commentRangeStart w:id="134"/>
      <w:r w:rsidRPr="007132D5">
        <w:t>References</w:t>
      </w:r>
      <w:bookmarkEnd w:id="130"/>
      <w:bookmarkEnd w:id="131"/>
      <w:bookmarkEnd w:id="132"/>
      <w:commentRangeEnd w:id="134"/>
      <w:r>
        <w:rPr>
          <w:rStyle w:val="CommentReference"/>
          <w:rFonts w:asciiTheme="minorHAnsi" w:eastAsiaTheme="minorEastAsia" w:hAnsiTheme="minorHAnsi" w:cstheme="minorBidi"/>
          <w:b w:val="0"/>
          <w:bCs w:val="0"/>
          <w:smallCaps w:val="0"/>
          <w:color w:val="auto"/>
        </w:rPr>
        <w:commentReference w:id="134"/>
      </w:r>
      <w:bookmarkEnd w:id="133"/>
    </w:p>
    <w:p w14:paraId="4203C3CE" w14:textId="77777777" w:rsidR="00815172" w:rsidRPr="007132D5" w:rsidRDefault="00815172" w:rsidP="0038791B">
      <w:pPr>
        <w:pStyle w:val="Reference"/>
        <w:numPr>
          <w:ilvl w:val="0"/>
          <w:numId w:val="35"/>
        </w:numPr>
      </w:pPr>
      <w:bookmarkStart w:id="135" w:name="_Ref353311774"/>
      <w:r w:rsidRPr="007132D5">
        <w:t>IALA Guideline N° 1086 – The Global Sharing of Maritime Data and Information</w:t>
      </w:r>
      <w:bookmarkEnd w:id="135"/>
      <w:r w:rsidRPr="007132D5">
        <w:t>.</w:t>
      </w:r>
    </w:p>
    <w:p w14:paraId="257B8FAD" w14:textId="77777777" w:rsidR="00815172" w:rsidRPr="007132D5" w:rsidRDefault="00815172" w:rsidP="0038791B">
      <w:pPr>
        <w:pStyle w:val="Reference"/>
        <w:numPr>
          <w:ilvl w:val="0"/>
          <w:numId w:val="35"/>
        </w:numPr>
      </w:pPr>
      <w:bookmarkStart w:id="136" w:name="_Ref353444051"/>
      <w:r w:rsidRPr="007132D5">
        <w:t>ITU-R – Radio Regulations</w:t>
      </w:r>
      <w:bookmarkEnd w:id="136"/>
      <w:r>
        <w:t>.</w:t>
      </w:r>
    </w:p>
    <w:p w14:paraId="1043B186" w14:textId="77777777" w:rsidR="00815172" w:rsidRPr="007132D5" w:rsidRDefault="00815172" w:rsidP="0038791B">
      <w:pPr>
        <w:pStyle w:val="Reference"/>
        <w:numPr>
          <w:ilvl w:val="0"/>
          <w:numId w:val="35"/>
        </w:numPr>
      </w:pPr>
      <w:bookmarkStart w:id="137" w:name="_Ref353314320"/>
      <w:r w:rsidRPr="007132D5">
        <w:t>IALA Recommendation V-145 – On the Inter-VTS Exchange Format (IVEF) Service.</w:t>
      </w:r>
      <w:bookmarkEnd w:id="137"/>
    </w:p>
    <w:p w14:paraId="0FFE14B6" w14:textId="77777777" w:rsidR="00815172" w:rsidRPr="007132D5" w:rsidRDefault="00815172" w:rsidP="0038791B">
      <w:pPr>
        <w:pStyle w:val="Reference"/>
        <w:numPr>
          <w:ilvl w:val="0"/>
          <w:numId w:val="35"/>
        </w:numPr>
      </w:pPr>
      <w:bookmarkStart w:id="138" w:name="_Ref353313965"/>
      <w:r w:rsidRPr="007132D5">
        <w:t>IHO S-100 – IHO Universal Hydrographic Data Model.</w:t>
      </w:r>
      <w:bookmarkEnd w:id="138"/>
    </w:p>
    <w:p w14:paraId="216D31FB" w14:textId="77777777" w:rsidR="00815172" w:rsidRPr="007132D5" w:rsidRDefault="00815172" w:rsidP="00815172">
      <w:pPr>
        <w:pStyle w:val="Heading2"/>
        <w:keepNext w:val="0"/>
        <w:keepLines w:val="0"/>
        <w:tabs>
          <w:tab w:val="num" w:pos="0"/>
        </w:tabs>
        <w:spacing w:line="240" w:lineRule="auto"/>
        <w:ind w:left="851" w:right="0" w:hanging="851"/>
      </w:pPr>
      <w:bookmarkStart w:id="139" w:name="_Toc416863521"/>
      <w:bookmarkStart w:id="140" w:name="_Toc416863856"/>
      <w:bookmarkStart w:id="141" w:name="_Toc416864190"/>
      <w:bookmarkStart w:id="142" w:name="_Toc416864523"/>
      <w:bookmarkStart w:id="143" w:name="_Toc416864859"/>
      <w:bookmarkStart w:id="144" w:name="_Toc416865195"/>
      <w:bookmarkStart w:id="145" w:name="_Toc416865570"/>
      <w:bookmarkStart w:id="146" w:name="_Toc416866402"/>
      <w:bookmarkStart w:id="147" w:name="_Toc416867772"/>
      <w:bookmarkStart w:id="148" w:name="_Toc416868509"/>
      <w:bookmarkStart w:id="149" w:name="_Toc416869246"/>
      <w:bookmarkStart w:id="150" w:name="_Toc416937819"/>
      <w:bookmarkStart w:id="151" w:name="_Toc416938092"/>
      <w:bookmarkStart w:id="152" w:name="_Toc416938353"/>
      <w:bookmarkStart w:id="153" w:name="_Toc416938615"/>
      <w:bookmarkStart w:id="154" w:name="_Toc416946578"/>
      <w:bookmarkStart w:id="155" w:name="_Toc334686318"/>
      <w:bookmarkStart w:id="156" w:name="_Toc348687061"/>
      <w:bookmarkStart w:id="157" w:name="_Toc418521617"/>
      <w:bookmarkStart w:id="158" w:name="_Toc418597576"/>
      <w:bookmarkStart w:id="159" w:name="_Toc452277180"/>
      <w:bookmarkStart w:id="160" w:name="_Toc63412083"/>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7132D5">
        <w:t>Characteristics of External Information Exchange in VTS</w:t>
      </w:r>
      <w:bookmarkEnd w:id="155"/>
      <w:bookmarkEnd w:id="156"/>
      <w:bookmarkEnd w:id="157"/>
      <w:bookmarkEnd w:id="158"/>
      <w:bookmarkEnd w:id="159"/>
      <w:bookmarkEnd w:id="160"/>
    </w:p>
    <w:p w14:paraId="752335EF" w14:textId="77777777" w:rsidR="00815172" w:rsidRPr="007132D5" w:rsidRDefault="00815172" w:rsidP="00815172">
      <w:pPr>
        <w:pStyle w:val="Heading2separationline"/>
      </w:pPr>
    </w:p>
    <w:p w14:paraId="62D9042A" w14:textId="77777777" w:rsidR="00815172" w:rsidRPr="007132D5" w:rsidRDefault="00815172" w:rsidP="00815172">
      <w:pPr>
        <w:pStyle w:val="BodyText"/>
      </w:pPr>
      <w:r w:rsidRPr="007132D5">
        <w:t>VTSs can be considered focal points for data since they integrate data from various sources (e.g. AIS, radar) for their day-to-day operation.  This data may be shared with parties outside of VTS where there is an operational need.</w:t>
      </w:r>
    </w:p>
    <w:p w14:paraId="3A81A04A" w14:textId="77777777" w:rsidR="00815172" w:rsidRPr="007132D5" w:rsidRDefault="00815172" w:rsidP="00815172">
      <w:pPr>
        <w:pStyle w:val="BodyText"/>
      </w:pPr>
      <w:r w:rsidRPr="007132D5">
        <w:fldChar w:fldCharType="begin"/>
      </w:r>
      <w:r w:rsidRPr="007132D5">
        <w:instrText xml:space="preserve"> REF _Ref353441911 \r \h </w:instrText>
      </w:r>
      <w:r w:rsidRPr="007132D5">
        <w:fldChar w:fldCharType="separate"/>
      </w:r>
      <w:r w:rsidRPr="007132D5">
        <w:t>Table 24</w:t>
      </w:r>
      <w:r w:rsidRPr="007132D5">
        <w:fldChar w:fldCharType="end"/>
      </w:r>
      <w:r w:rsidRPr="007132D5">
        <w:t xml:space="preserve"> and </w:t>
      </w:r>
      <w:r w:rsidRPr="007132D5">
        <w:fldChar w:fldCharType="begin"/>
      </w:r>
      <w:r w:rsidRPr="007132D5">
        <w:instrText xml:space="preserve"> REF _Ref353441914 \r \h </w:instrText>
      </w:r>
      <w:r w:rsidRPr="007132D5">
        <w:fldChar w:fldCharType="separate"/>
      </w:r>
      <w:r w:rsidRPr="007132D5">
        <w:t>Table 25</w:t>
      </w:r>
      <w:r w:rsidRPr="007132D5">
        <w:fldChar w:fldCharType="end"/>
      </w:r>
      <w:r w:rsidRPr="007132D5">
        <w:t xml:space="preserve"> provide a list of purposes for maritime information exchange.  This list is not exhaustive and simply provides an indication of the range and diversity of such maritime data.</w:t>
      </w:r>
    </w:p>
    <w:p w14:paraId="19EF1957" w14:textId="77777777" w:rsidR="00815172" w:rsidRDefault="00815172" w:rsidP="00815172">
      <w:pPr>
        <w:spacing w:after="200" w:line="276" w:lineRule="auto"/>
        <w:rPr>
          <w:b/>
          <w:bCs/>
          <w:i/>
          <w:color w:val="575756"/>
          <w:sz w:val="22"/>
          <w:u w:val="single"/>
        </w:rPr>
      </w:pPr>
      <w:bookmarkStart w:id="161" w:name="_Toc416866454"/>
      <w:bookmarkStart w:id="162" w:name="_Toc416869296"/>
      <w:bookmarkStart w:id="163" w:name="_Toc416938663"/>
      <w:bookmarkStart w:id="164" w:name="_Ref353441911"/>
      <w:bookmarkStart w:id="165" w:name="_Toc418521068"/>
      <w:bookmarkEnd w:id="161"/>
      <w:bookmarkEnd w:id="162"/>
      <w:bookmarkEnd w:id="163"/>
      <w:r>
        <w:br w:type="page"/>
      </w:r>
    </w:p>
    <w:p w14:paraId="04ABEC03" w14:textId="77777777" w:rsidR="00815172" w:rsidRPr="007132D5" w:rsidRDefault="00815172" w:rsidP="00815172">
      <w:pPr>
        <w:pStyle w:val="Tablecaption"/>
        <w:tabs>
          <w:tab w:val="left" w:pos="851"/>
        </w:tabs>
        <w:ind w:left="851" w:hanging="851"/>
        <w:jc w:val="center"/>
      </w:pPr>
      <w:bookmarkStart w:id="166" w:name="_Toc452277222"/>
      <w:r w:rsidRPr="007132D5">
        <w:lastRenderedPageBreak/>
        <w:t>Information Exchange between VTS and Vessel</w:t>
      </w:r>
      <w:bookmarkEnd w:id="164"/>
      <w:bookmarkEnd w:id="165"/>
      <w:bookmarkEnd w:id="166"/>
    </w:p>
    <w:tbl>
      <w:tblPr>
        <w:tblStyle w:val="TableGrid"/>
        <w:tblW w:w="0" w:type="auto"/>
        <w:jc w:val="center"/>
        <w:tblCellMar>
          <w:top w:w="57" w:type="dxa"/>
        </w:tblCellMar>
        <w:tblLook w:val="04A0" w:firstRow="1" w:lastRow="0" w:firstColumn="1" w:lastColumn="0" w:noHBand="0" w:noVBand="1"/>
      </w:tblPr>
      <w:tblGrid>
        <w:gridCol w:w="4261"/>
        <w:gridCol w:w="4261"/>
      </w:tblGrid>
      <w:tr w:rsidR="00815172" w:rsidRPr="007132D5" w14:paraId="421C242B" w14:textId="77777777" w:rsidTr="00A37E6E">
        <w:trPr>
          <w:jc w:val="center"/>
        </w:trPr>
        <w:tc>
          <w:tcPr>
            <w:tcW w:w="4261" w:type="dxa"/>
            <w:shd w:val="clear" w:color="auto" w:fill="DADFF6"/>
            <w:vAlign w:val="center"/>
          </w:tcPr>
          <w:p w14:paraId="5289D48E" w14:textId="77777777" w:rsidR="00815172" w:rsidRPr="007132D5" w:rsidRDefault="00815172" w:rsidP="00A37E6E">
            <w:pPr>
              <w:pStyle w:val="Tableheading"/>
              <w:rPr>
                <w:lang w:val="en-GB"/>
              </w:rPr>
            </w:pPr>
            <w:r w:rsidRPr="007132D5">
              <w:rPr>
                <w:lang w:val="en-GB"/>
              </w:rPr>
              <w:t>Purpose</w:t>
            </w:r>
          </w:p>
        </w:tc>
        <w:tc>
          <w:tcPr>
            <w:tcW w:w="4261" w:type="dxa"/>
            <w:shd w:val="clear" w:color="auto" w:fill="DADFF6"/>
            <w:vAlign w:val="center"/>
          </w:tcPr>
          <w:p w14:paraId="0CAC1E89" w14:textId="77777777" w:rsidR="00815172" w:rsidRPr="007132D5" w:rsidRDefault="00815172" w:rsidP="00A37E6E">
            <w:pPr>
              <w:pStyle w:val="Tableheading"/>
              <w:rPr>
                <w:lang w:val="en-GB"/>
              </w:rPr>
            </w:pPr>
            <w:r w:rsidRPr="007132D5">
              <w:rPr>
                <w:lang w:val="en-GB"/>
              </w:rPr>
              <w:t>Type of Information Exchange</w:t>
            </w:r>
          </w:p>
        </w:tc>
      </w:tr>
      <w:tr w:rsidR="00815172" w:rsidRPr="007132D5" w14:paraId="2A6F7791" w14:textId="77777777" w:rsidTr="00A37E6E">
        <w:trPr>
          <w:jc w:val="center"/>
        </w:trPr>
        <w:tc>
          <w:tcPr>
            <w:tcW w:w="4261" w:type="dxa"/>
            <w:vAlign w:val="center"/>
          </w:tcPr>
          <w:p w14:paraId="4CA45A84" w14:textId="77777777" w:rsidR="00815172" w:rsidRPr="007132D5" w:rsidRDefault="00815172" w:rsidP="00A37E6E">
            <w:pPr>
              <w:pStyle w:val="Tabletext"/>
            </w:pPr>
            <w:r w:rsidRPr="007132D5">
              <w:t>General information exchange</w:t>
            </w:r>
          </w:p>
        </w:tc>
        <w:tc>
          <w:tcPr>
            <w:tcW w:w="4261" w:type="dxa"/>
            <w:vAlign w:val="center"/>
          </w:tcPr>
          <w:p w14:paraId="58314C13" w14:textId="77777777" w:rsidR="00815172" w:rsidRPr="007132D5" w:rsidRDefault="00815172" w:rsidP="00A37E6E">
            <w:pPr>
              <w:pStyle w:val="Tabletext"/>
            </w:pPr>
            <w:r w:rsidRPr="007132D5">
              <w:t xml:space="preserve">Risk identification and avoidance </w:t>
            </w:r>
          </w:p>
          <w:p w14:paraId="764051BC" w14:textId="77777777" w:rsidR="00815172" w:rsidRPr="007132D5" w:rsidRDefault="00815172" w:rsidP="00A37E6E">
            <w:pPr>
              <w:pStyle w:val="Tabletext"/>
            </w:pPr>
            <w:r w:rsidRPr="007132D5">
              <w:t>Monitoring of cargo, vessel status and resources</w:t>
            </w:r>
          </w:p>
          <w:p w14:paraId="1C8C9B86" w14:textId="77777777" w:rsidR="00815172" w:rsidRPr="007132D5" w:rsidRDefault="00815172" w:rsidP="00A37E6E">
            <w:pPr>
              <w:pStyle w:val="Tabletext"/>
            </w:pPr>
            <w:r w:rsidRPr="007132D5">
              <w:t>Voyage planning and execution (e.g. under keel clearance and track keeping)</w:t>
            </w:r>
          </w:p>
          <w:p w14:paraId="593731D4" w14:textId="77777777" w:rsidR="00815172" w:rsidRPr="007132D5" w:rsidRDefault="00815172" w:rsidP="00A37E6E">
            <w:pPr>
              <w:pStyle w:val="Tabletext"/>
            </w:pPr>
            <w:r w:rsidRPr="007132D5">
              <w:t xml:space="preserve">Meteorology and hydrography </w:t>
            </w:r>
          </w:p>
          <w:p w14:paraId="357F7D2A" w14:textId="77777777" w:rsidR="00815172" w:rsidRPr="007132D5" w:rsidRDefault="00815172" w:rsidP="00A37E6E">
            <w:pPr>
              <w:pStyle w:val="Tabletext"/>
            </w:pPr>
            <w:r w:rsidRPr="007132D5">
              <w:t>Cargo management (planning, loading and discharging)</w:t>
            </w:r>
          </w:p>
          <w:p w14:paraId="76F1845A" w14:textId="77777777" w:rsidR="00815172" w:rsidRPr="007132D5" w:rsidRDefault="00815172" w:rsidP="00A37E6E">
            <w:pPr>
              <w:pStyle w:val="Tabletext"/>
            </w:pPr>
            <w:r w:rsidRPr="007132D5">
              <w:t>Logistics support (shipboard)</w:t>
            </w:r>
          </w:p>
        </w:tc>
      </w:tr>
      <w:tr w:rsidR="00815172" w:rsidRPr="007132D5" w14:paraId="0966E464" w14:textId="77777777" w:rsidTr="00A37E6E">
        <w:trPr>
          <w:jc w:val="center"/>
        </w:trPr>
        <w:tc>
          <w:tcPr>
            <w:tcW w:w="4261" w:type="dxa"/>
            <w:vAlign w:val="center"/>
          </w:tcPr>
          <w:p w14:paraId="114ACDB8" w14:textId="77777777" w:rsidR="00815172" w:rsidRPr="007132D5" w:rsidRDefault="00815172" w:rsidP="00A37E6E">
            <w:pPr>
              <w:pStyle w:val="Tabletext"/>
            </w:pPr>
            <w:r w:rsidRPr="007132D5">
              <w:t>Regulatory Compliance</w:t>
            </w:r>
          </w:p>
        </w:tc>
        <w:tc>
          <w:tcPr>
            <w:tcW w:w="4261" w:type="dxa"/>
            <w:vAlign w:val="center"/>
          </w:tcPr>
          <w:p w14:paraId="7DC2CFBA" w14:textId="77777777" w:rsidR="00815172" w:rsidRPr="007132D5" w:rsidRDefault="00815172" w:rsidP="00A37E6E">
            <w:pPr>
              <w:pStyle w:val="Tabletext"/>
            </w:pPr>
            <w:r w:rsidRPr="007132D5">
              <w:t>Reporting</w:t>
            </w:r>
          </w:p>
          <w:p w14:paraId="35A80224" w14:textId="77777777" w:rsidR="00815172" w:rsidRPr="007132D5" w:rsidRDefault="00815172" w:rsidP="00A37E6E">
            <w:pPr>
              <w:pStyle w:val="Tabletext"/>
            </w:pPr>
            <w:r w:rsidRPr="007132D5">
              <w:t>Environmental protection</w:t>
            </w:r>
          </w:p>
        </w:tc>
      </w:tr>
      <w:tr w:rsidR="00815172" w:rsidRPr="007132D5" w14:paraId="3E459073" w14:textId="77777777" w:rsidTr="00A37E6E">
        <w:trPr>
          <w:jc w:val="center"/>
        </w:trPr>
        <w:tc>
          <w:tcPr>
            <w:tcW w:w="4261" w:type="dxa"/>
            <w:vAlign w:val="center"/>
          </w:tcPr>
          <w:p w14:paraId="4B54847A" w14:textId="77777777" w:rsidR="00815172" w:rsidRPr="007132D5" w:rsidRDefault="00815172" w:rsidP="00A37E6E">
            <w:pPr>
              <w:pStyle w:val="Tabletext"/>
            </w:pPr>
            <w:r w:rsidRPr="007132D5">
              <w:t>SAR response (pending individual VTS responsibilities)</w:t>
            </w:r>
          </w:p>
        </w:tc>
        <w:tc>
          <w:tcPr>
            <w:tcW w:w="4261" w:type="dxa"/>
            <w:vAlign w:val="center"/>
          </w:tcPr>
          <w:p w14:paraId="046B2659" w14:textId="77777777" w:rsidR="00815172" w:rsidRPr="007132D5" w:rsidRDefault="00815172" w:rsidP="00A37E6E">
            <w:pPr>
              <w:pStyle w:val="Tabletext"/>
            </w:pPr>
            <w:r w:rsidRPr="007132D5">
              <w:t>Medical and aeronautical support</w:t>
            </w:r>
          </w:p>
          <w:p w14:paraId="1DAAD8A2" w14:textId="77777777" w:rsidR="00815172" w:rsidRPr="007132D5" w:rsidRDefault="00815172" w:rsidP="00A37E6E">
            <w:pPr>
              <w:pStyle w:val="Tabletext"/>
            </w:pPr>
            <w:r w:rsidRPr="007132D5">
              <w:t>Incident assistance</w:t>
            </w:r>
          </w:p>
        </w:tc>
      </w:tr>
    </w:tbl>
    <w:p w14:paraId="0DC35E34" w14:textId="77777777" w:rsidR="00815172" w:rsidRPr="007132D5" w:rsidRDefault="00815172" w:rsidP="00815172">
      <w:pPr>
        <w:pStyle w:val="BodyText"/>
      </w:pPr>
    </w:p>
    <w:p w14:paraId="1B019CE0" w14:textId="77777777" w:rsidR="00815172" w:rsidRPr="007132D5" w:rsidRDefault="00815172" w:rsidP="00815172">
      <w:pPr>
        <w:pStyle w:val="Tablecaption"/>
        <w:tabs>
          <w:tab w:val="left" w:pos="851"/>
        </w:tabs>
        <w:ind w:left="851" w:hanging="851"/>
        <w:jc w:val="center"/>
      </w:pPr>
      <w:bookmarkStart w:id="167" w:name="_Ref353441914"/>
      <w:bookmarkStart w:id="168" w:name="_Toc418521069"/>
      <w:bookmarkStart w:id="169" w:name="_Toc452277223"/>
      <w:r w:rsidRPr="007132D5">
        <w:t>Information Exchange between VTS and Shore-based Entities</w:t>
      </w:r>
      <w:bookmarkEnd w:id="167"/>
      <w:bookmarkEnd w:id="168"/>
      <w:bookmarkEnd w:id="169"/>
    </w:p>
    <w:tbl>
      <w:tblPr>
        <w:tblStyle w:val="TableGrid"/>
        <w:tblW w:w="0" w:type="auto"/>
        <w:jc w:val="center"/>
        <w:tblCellMar>
          <w:top w:w="57" w:type="dxa"/>
        </w:tblCellMar>
        <w:tblLook w:val="04A0" w:firstRow="1" w:lastRow="0" w:firstColumn="1" w:lastColumn="0" w:noHBand="0" w:noVBand="1"/>
      </w:tblPr>
      <w:tblGrid>
        <w:gridCol w:w="4262"/>
        <w:gridCol w:w="4261"/>
      </w:tblGrid>
      <w:tr w:rsidR="00815172" w:rsidRPr="007132D5" w14:paraId="3D498D29" w14:textId="77777777" w:rsidTr="00A37E6E">
        <w:trPr>
          <w:cantSplit/>
          <w:tblHeader/>
          <w:jc w:val="center"/>
        </w:trPr>
        <w:tc>
          <w:tcPr>
            <w:tcW w:w="4262" w:type="dxa"/>
            <w:shd w:val="clear" w:color="auto" w:fill="DADFF6"/>
            <w:vAlign w:val="center"/>
          </w:tcPr>
          <w:p w14:paraId="27EC08C1" w14:textId="77777777" w:rsidR="00815172" w:rsidRPr="007132D5" w:rsidRDefault="00815172" w:rsidP="00A37E6E">
            <w:pPr>
              <w:pStyle w:val="Tableheading"/>
              <w:rPr>
                <w:lang w:val="en-GB"/>
              </w:rPr>
            </w:pPr>
            <w:r w:rsidRPr="007132D5">
              <w:rPr>
                <w:lang w:val="en-GB"/>
              </w:rPr>
              <w:t>Purpose</w:t>
            </w:r>
          </w:p>
        </w:tc>
        <w:tc>
          <w:tcPr>
            <w:tcW w:w="4261" w:type="dxa"/>
            <w:shd w:val="clear" w:color="auto" w:fill="DADFF6"/>
            <w:vAlign w:val="center"/>
          </w:tcPr>
          <w:p w14:paraId="2518A39D" w14:textId="77777777" w:rsidR="00815172" w:rsidRPr="007132D5" w:rsidRDefault="00815172" w:rsidP="00A37E6E">
            <w:pPr>
              <w:pStyle w:val="Tableheading"/>
              <w:rPr>
                <w:lang w:val="en-GB"/>
              </w:rPr>
            </w:pPr>
            <w:r w:rsidRPr="007132D5">
              <w:rPr>
                <w:lang w:val="en-GB"/>
              </w:rPr>
              <w:t>Type of Information Exchange</w:t>
            </w:r>
          </w:p>
        </w:tc>
      </w:tr>
      <w:tr w:rsidR="00815172" w:rsidRPr="007132D5" w14:paraId="4F26AFC2" w14:textId="77777777" w:rsidTr="00A37E6E">
        <w:tblPrEx>
          <w:tblCellMar>
            <w:top w:w="0" w:type="dxa"/>
          </w:tblCellMar>
        </w:tblPrEx>
        <w:trPr>
          <w:trHeight w:val="798"/>
          <w:jc w:val="center"/>
        </w:trPr>
        <w:tc>
          <w:tcPr>
            <w:tcW w:w="4262" w:type="dxa"/>
          </w:tcPr>
          <w:p w14:paraId="49B9308A" w14:textId="77777777" w:rsidR="00815172" w:rsidRPr="007132D5" w:rsidRDefault="00815172" w:rsidP="00A37E6E">
            <w:pPr>
              <w:pStyle w:val="Tabletext"/>
            </w:pPr>
            <w:r w:rsidRPr="007132D5">
              <w:t>Traffic management</w:t>
            </w:r>
          </w:p>
        </w:tc>
        <w:tc>
          <w:tcPr>
            <w:tcW w:w="4261" w:type="dxa"/>
          </w:tcPr>
          <w:p w14:paraId="60880562" w14:textId="77777777" w:rsidR="00815172" w:rsidRPr="007132D5" w:rsidRDefault="00815172" w:rsidP="00A37E6E">
            <w:pPr>
              <w:pStyle w:val="Tabletext"/>
            </w:pPr>
            <w:r w:rsidRPr="007132D5">
              <w:t>VTS tactical support</w:t>
            </w:r>
          </w:p>
          <w:p w14:paraId="5D4365FA" w14:textId="77777777" w:rsidR="00815172" w:rsidRPr="007132D5" w:rsidRDefault="00815172" w:rsidP="00A37E6E">
            <w:pPr>
              <w:pStyle w:val="Tabletext"/>
            </w:pPr>
            <w:r w:rsidRPr="007132D5">
              <w:t>Anchorage and berth management</w:t>
            </w:r>
          </w:p>
          <w:p w14:paraId="7DAC1ECE" w14:textId="77777777" w:rsidR="00815172" w:rsidRPr="007132D5" w:rsidRDefault="00815172" w:rsidP="00A37E6E">
            <w:pPr>
              <w:pStyle w:val="Tabletext"/>
            </w:pPr>
            <w:r w:rsidRPr="007132D5">
              <w:t>Bridge and lock management</w:t>
            </w:r>
          </w:p>
        </w:tc>
      </w:tr>
      <w:tr w:rsidR="00815172" w:rsidRPr="007132D5" w14:paraId="688DE727" w14:textId="77777777" w:rsidTr="00A37E6E">
        <w:tblPrEx>
          <w:tblCellMar>
            <w:top w:w="0" w:type="dxa"/>
          </w:tblCellMar>
        </w:tblPrEx>
        <w:trPr>
          <w:jc w:val="center"/>
        </w:trPr>
        <w:tc>
          <w:tcPr>
            <w:tcW w:w="4262" w:type="dxa"/>
          </w:tcPr>
          <w:p w14:paraId="1A31871C" w14:textId="77777777" w:rsidR="00815172" w:rsidRPr="007132D5" w:rsidRDefault="00815172" w:rsidP="00A37E6E">
            <w:pPr>
              <w:pStyle w:val="Tabletext"/>
            </w:pPr>
            <w:r w:rsidRPr="007132D5">
              <w:t>Hazard management</w:t>
            </w:r>
          </w:p>
        </w:tc>
        <w:tc>
          <w:tcPr>
            <w:tcW w:w="4261" w:type="dxa"/>
          </w:tcPr>
          <w:p w14:paraId="79190AA5" w14:textId="77777777" w:rsidR="00815172" w:rsidRPr="007132D5" w:rsidRDefault="00815172" w:rsidP="00A37E6E">
            <w:pPr>
              <w:pStyle w:val="Tabletext"/>
            </w:pPr>
            <w:r w:rsidRPr="007132D5">
              <w:t>Risk analysis</w:t>
            </w:r>
          </w:p>
          <w:p w14:paraId="50BA551A" w14:textId="77777777" w:rsidR="00815172" w:rsidRPr="007132D5" w:rsidRDefault="00815172" w:rsidP="00A37E6E">
            <w:pPr>
              <w:pStyle w:val="Tabletext"/>
            </w:pPr>
            <w:r w:rsidRPr="007132D5">
              <w:t>Incident reporting and investigation</w:t>
            </w:r>
          </w:p>
          <w:p w14:paraId="175F9559" w14:textId="77777777" w:rsidR="00815172" w:rsidRPr="007132D5" w:rsidRDefault="00815172" w:rsidP="00A37E6E">
            <w:pPr>
              <w:pStyle w:val="Tabletext"/>
            </w:pPr>
            <w:r w:rsidRPr="007132D5">
              <w:t>Contingency planning</w:t>
            </w:r>
          </w:p>
          <w:p w14:paraId="48F13513" w14:textId="77777777" w:rsidR="00815172" w:rsidRPr="007132D5" w:rsidRDefault="00815172" w:rsidP="00A37E6E">
            <w:pPr>
              <w:pStyle w:val="Tabletext"/>
            </w:pPr>
            <w:r w:rsidRPr="007132D5">
              <w:t>Emergency towage and salvage</w:t>
            </w:r>
          </w:p>
        </w:tc>
      </w:tr>
      <w:tr w:rsidR="00815172" w:rsidRPr="007132D5" w14:paraId="667C68D2" w14:textId="77777777" w:rsidTr="00A37E6E">
        <w:tblPrEx>
          <w:tblCellMar>
            <w:top w:w="0" w:type="dxa"/>
          </w:tblCellMar>
        </w:tblPrEx>
        <w:trPr>
          <w:jc w:val="center"/>
        </w:trPr>
        <w:tc>
          <w:tcPr>
            <w:tcW w:w="4262" w:type="dxa"/>
          </w:tcPr>
          <w:p w14:paraId="26E9A76D" w14:textId="77777777" w:rsidR="00815172" w:rsidRPr="007132D5" w:rsidRDefault="00815172" w:rsidP="00A37E6E">
            <w:pPr>
              <w:pStyle w:val="Tabletext"/>
            </w:pPr>
            <w:r w:rsidRPr="007132D5">
              <w:lastRenderedPageBreak/>
              <w:t>SAR</w:t>
            </w:r>
          </w:p>
        </w:tc>
        <w:tc>
          <w:tcPr>
            <w:tcW w:w="4261" w:type="dxa"/>
          </w:tcPr>
          <w:p w14:paraId="6CC8B56B" w14:textId="77777777" w:rsidR="00815172" w:rsidRPr="007132D5" w:rsidRDefault="00815172" w:rsidP="00A37E6E">
            <w:pPr>
              <w:pStyle w:val="Tabletext"/>
            </w:pPr>
            <w:r w:rsidRPr="007132D5">
              <w:t>Medical and aeronautical support</w:t>
            </w:r>
          </w:p>
          <w:p w14:paraId="6AE4CC3E" w14:textId="77777777" w:rsidR="00815172" w:rsidRPr="007132D5" w:rsidRDefault="00815172" w:rsidP="00A37E6E">
            <w:pPr>
              <w:pStyle w:val="Tabletext"/>
            </w:pPr>
            <w:r w:rsidRPr="007132D5">
              <w:t>Incident assistance</w:t>
            </w:r>
          </w:p>
        </w:tc>
      </w:tr>
      <w:tr w:rsidR="00815172" w:rsidRPr="007132D5" w14:paraId="0503E189" w14:textId="77777777" w:rsidTr="00A37E6E">
        <w:tblPrEx>
          <w:tblCellMar>
            <w:top w:w="0" w:type="dxa"/>
          </w:tblCellMar>
        </w:tblPrEx>
        <w:trPr>
          <w:jc w:val="center"/>
        </w:trPr>
        <w:tc>
          <w:tcPr>
            <w:tcW w:w="4262" w:type="dxa"/>
          </w:tcPr>
          <w:p w14:paraId="4DCE3BB2" w14:textId="77777777" w:rsidR="00815172" w:rsidRPr="007132D5" w:rsidRDefault="00815172" w:rsidP="00A37E6E">
            <w:pPr>
              <w:pStyle w:val="Tabletext"/>
            </w:pPr>
            <w:r w:rsidRPr="007132D5">
              <w:t>Logistic chain support</w:t>
            </w:r>
          </w:p>
        </w:tc>
        <w:tc>
          <w:tcPr>
            <w:tcW w:w="4261" w:type="dxa"/>
          </w:tcPr>
          <w:p w14:paraId="7BD4FBB8" w14:textId="77777777" w:rsidR="00815172" w:rsidRPr="007132D5" w:rsidRDefault="00815172" w:rsidP="00A37E6E">
            <w:pPr>
              <w:pStyle w:val="Tabletext"/>
            </w:pPr>
            <w:r w:rsidRPr="007132D5">
              <w:t>Voyage monitoring</w:t>
            </w:r>
          </w:p>
          <w:p w14:paraId="34C9BCCD" w14:textId="77777777" w:rsidR="00815172" w:rsidRPr="007132D5" w:rsidRDefault="00815172" w:rsidP="00A37E6E">
            <w:pPr>
              <w:pStyle w:val="Tabletext"/>
            </w:pPr>
            <w:r w:rsidRPr="007132D5">
              <w:t>Port operation</w:t>
            </w:r>
          </w:p>
          <w:p w14:paraId="3A5CE129" w14:textId="77777777" w:rsidR="00815172" w:rsidRPr="007132D5" w:rsidRDefault="00815172" w:rsidP="00A37E6E">
            <w:pPr>
              <w:pStyle w:val="Tabletext"/>
            </w:pPr>
            <w:r w:rsidRPr="007132D5">
              <w:t>Forward planning movements</w:t>
            </w:r>
          </w:p>
          <w:p w14:paraId="1836AFD3" w14:textId="77777777" w:rsidR="00815172" w:rsidRPr="007132D5" w:rsidRDefault="00815172" w:rsidP="00A37E6E">
            <w:pPr>
              <w:pStyle w:val="Tabletext"/>
            </w:pPr>
            <w:r w:rsidRPr="007132D5">
              <w:t>Pilotage and allied services</w:t>
            </w:r>
          </w:p>
        </w:tc>
      </w:tr>
      <w:tr w:rsidR="00815172" w:rsidRPr="007132D5" w14:paraId="2EA700CB" w14:textId="77777777" w:rsidTr="00A37E6E">
        <w:tblPrEx>
          <w:tblCellMar>
            <w:top w:w="0" w:type="dxa"/>
          </w:tblCellMar>
        </w:tblPrEx>
        <w:trPr>
          <w:jc w:val="center"/>
        </w:trPr>
        <w:tc>
          <w:tcPr>
            <w:tcW w:w="4262" w:type="dxa"/>
          </w:tcPr>
          <w:p w14:paraId="00EFFADF" w14:textId="77777777" w:rsidR="00815172" w:rsidRPr="007132D5" w:rsidRDefault="00815172" w:rsidP="00A37E6E">
            <w:pPr>
              <w:pStyle w:val="Tabletext"/>
            </w:pPr>
            <w:r w:rsidRPr="007132D5">
              <w:t>Law enforcement</w:t>
            </w:r>
          </w:p>
        </w:tc>
        <w:tc>
          <w:tcPr>
            <w:tcW w:w="4261" w:type="dxa"/>
          </w:tcPr>
          <w:p w14:paraId="1177F609" w14:textId="77777777" w:rsidR="00815172" w:rsidRPr="007132D5" w:rsidRDefault="00815172" w:rsidP="00A37E6E">
            <w:pPr>
              <w:pStyle w:val="Tabletext"/>
            </w:pPr>
            <w:r w:rsidRPr="007132D5">
              <w:t>Maritime contraventions</w:t>
            </w:r>
          </w:p>
          <w:p w14:paraId="42267383" w14:textId="77777777" w:rsidR="00815172" w:rsidRPr="007132D5" w:rsidRDefault="00815172" w:rsidP="00A37E6E">
            <w:pPr>
              <w:pStyle w:val="Tabletext"/>
            </w:pPr>
            <w:r w:rsidRPr="007132D5">
              <w:t>Fisheries enforcement</w:t>
            </w:r>
          </w:p>
          <w:p w14:paraId="582A4F6E" w14:textId="77777777" w:rsidR="00815172" w:rsidRPr="007132D5" w:rsidRDefault="00815172" w:rsidP="00A37E6E">
            <w:pPr>
              <w:pStyle w:val="Tabletext"/>
            </w:pPr>
            <w:r w:rsidRPr="007132D5">
              <w:t>Customs</w:t>
            </w:r>
          </w:p>
          <w:p w14:paraId="6A36013B" w14:textId="77777777" w:rsidR="00815172" w:rsidRPr="007132D5" w:rsidRDefault="00815172" w:rsidP="00A37E6E">
            <w:pPr>
              <w:pStyle w:val="Tabletext"/>
            </w:pPr>
            <w:r w:rsidRPr="007132D5">
              <w:t>Port state control</w:t>
            </w:r>
          </w:p>
          <w:p w14:paraId="34DA1F35" w14:textId="77777777" w:rsidR="00815172" w:rsidRPr="007132D5" w:rsidRDefault="00815172" w:rsidP="00A37E6E">
            <w:pPr>
              <w:pStyle w:val="Tabletext"/>
            </w:pPr>
            <w:r w:rsidRPr="007132D5">
              <w:t>Border control / immigration</w:t>
            </w:r>
          </w:p>
          <w:p w14:paraId="2EEC07E0" w14:textId="77777777" w:rsidR="00815172" w:rsidRPr="007132D5" w:rsidRDefault="00815172" w:rsidP="00A37E6E">
            <w:pPr>
              <w:pStyle w:val="Tabletext"/>
            </w:pPr>
            <w:r w:rsidRPr="007132D5">
              <w:t>Port health inspections</w:t>
            </w:r>
          </w:p>
          <w:p w14:paraId="2FF6EB20" w14:textId="77777777" w:rsidR="00815172" w:rsidRPr="007132D5" w:rsidRDefault="00815172" w:rsidP="00A37E6E">
            <w:pPr>
              <w:pStyle w:val="Tabletext"/>
            </w:pPr>
            <w:r w:rsidRPr="007132D5">
              <w:t>Security</w:t>
            </w:r>
          </w:p>
        </w:tc>
      </w:tr>
      <w:tr w:rsidR="00815172" w:rsidRPr="007132D5" w14:paraId="1991ACC2" w14:textId="77777777" w:rsidTr="00A37E6E">
        <w:tblPrEx>
          <w:tblCellMar>
            <w:top w:w="0" w:type="dxa"/>
          </w:tblCellMar>
        </w:tblPrEx>
        <w:trPr>
          <w:jc w:val="center"/>
        </w:trPr>
        <w:tc>
          <w:tcPr>
            <w:tcW w:w="4262" w:type="dxa"/>
          </w:tcPr>
          <w:p w14:paraId="57D6413D" w14:textId="77777777" w:rsidR="00815172" w:rsidRPr="007132D5" w:rsidRDefault="00815172" w:rsidP="00A37E6E">
            <w:pPr>
              <w:pStyle w:val="Tabletext"/>
            </w:pPr>
            <w:r w:rsidRPr="007132D5">
              <w:t>Environmental protection</w:t>
            </w:r>
          </w:p>
        </w:tc>
        <w:tc>
          <w:tcPr>
            <w:tcW w:w="4261" w:type="dxa"/>
          </w:tcPr>
          <w:p w14:paraId="5191A4AA" w14:textId="77777777" w:rsidR="00815172" w:rsidRPr="007132D5" w:rsidRDefault="00815172" w:rsidP="00A37E6E">
            <w:pPr>
              <w:pStyle w:val="Tabletext"/>
            </w:pPr>
            <w:r w:rsidRPr="007132D5">
              <w:t>Pollution monitoring</w:t>
            </w:r>
          </w:p>
          <w:p w14:paraId="5B66EFFD" w14:textId="77777777" w:rsidR="00815172" w:rsidRPr="007132D5" w:rsidRDefault="00815172" w:rsidP="00A37E6E">
            <w:pPr>
              <w:pStyle w:val="Tabletext"/>
            </w:pPr>
            <w:r w:rsidRPr="007132D5">
              <w:t>Incident response</w:t>
            </w:r>
          </w:p>
          <w:p w14:paraId="17119BC6" w14:textId="77777777" w:rsidR="00815172" w:rsidRPr="007132D5" w:rsidRDefault="00815172" w:rsidP="00A37E6E">
            <w:pPr>
              <w:pStyle w:val="Tabletext"/>
            </w:pPr>
            <w:r w:rsidRPr="007132D5">
              <w:t>Waste management</w:t>
            </w:r>
          </w:p>
        </w:tc>
      </w:tr>
      <w:tr w:rsidR="00815172" w:rsidRPr="007132D5" w14:paraId="4C9D077C" w14:textId="77777777" w:rsidTr="00A37E6E">
        <w:tblPrEx>
          <w:tblCellMar>
            <w:top w:w="0" w:type="dxa"/>
          </w:tblCellMar>
        </w:tblPrEx>
        <w:trPr>
          <w:jc w:val="center"/>
        </w:trPr>
        <w:tc>
          <w:tcPr>
            <w:tcW w:w="4262" w:type="dxa"/>
          </w:tcPr>
          <w:p w14:paraId="049D604D" w14:textId="77777777" w:rsidR="00815172" w:rsidRPr="007132D5" w:rsidRDefault="00815172" w:rsidP="00A37E6E">
            <w:pPr>
              <w:pStyle w:val="Tabletext"/>
            </w:pPr>
            <w:r w:rsidRPr="007132D5">
              <w:t>Waterways infrastructure management (including inland waterways)</w:t>
            </w:r>
          </w:p>
        </w:tc>
        <w:tc>
          <w:tcPr>
            <w:tcW w:w="4261" w:type="dxa"/>
          </w:tcPr>
          <w:p w14:paraId="24842AF0" w14:textId="77777777" w:rsidR="00815172" w:rsidRPr="007132D5" w:rsidRDefault="00815172" w:rsidP="00A37E6E">
            <w:pPr>
              <w:pStyle w:val="Tabletext"/>
            </w:pPr>
            <w:proofErr w:type="spellStart"/>
            <w:r w:rsidRPr="007132D5">
              <w:t>AtoN</w:t>
            </w:r>
            <w:proofErr w:type="spellEnd"/>
            <w:r w:rsidRPr="007132D5">
              <w:t xml:space="preserve"> operations and system optimisation</w:t>
            </w:r>
          </w:p>
          <w:p w14:paraId="7D6FFF2B" w14:textId="77777777" w:rsidR="00815172" w:rsidRPr="007132D5" w:rsidRDefault="00815172" w:rsidP="00A37E6E">
            <w:pPr>
              <w:pStyle w:val="Tabletext"/>
            </w:pPr>
            <w:r w:rsidRPr="007132D5">
              <w:t>Infrastructure maintenance and update</w:t>
            </w:r>
          </w:p>
        </w:tc>
      </w:tr>
      <w:tr w:rsidR="00815172" w:rsidRPr="007132D5" w14:paraId="3EA32185" w14:textId="77777777" w:rsidTr="00A37E6E">
        <w:tblPrEx>
          <w:tblCellMar>
            <w:top w:w="0" w:type="dxa"/>
          </w:tblCellMar>
        </w:tblPrEx>
        <w:trPr>
          <w:jc w:val="center"/>
        </w:trPr>
        <w:tc>
          <w:tcPr>
            <w:tcW w:w="4262" w:type="dxa"/>
          </w:tcPr>
          <w:p w14:paraId="3F350B6B" w14:textId="77777777" w:rsidR="00815172" w:rsidRPr="007132D5" w:rsidRDefault="00815172" w:rsidP="00A37E6E">
            <w:pPr>
              <w:pStyle w:val="Tabletext"/>
            </w:pPr>
            <w:r w:rsidRPr="007132D5">
              <w:t>Maritime safety information (MSI)</w:t>
            </w:r>
          </w:p>
        </w:tc>
        <w:tc>
          <w:tcPr>
            <w:tcW w:w="4261" w:type="dxa"/>
          </w:tcPr>
          <w:p w14:paraId="7103ECDF" w14:textId="77777777" w:rsidR="00815172" w:rsidRPr="007132D5" w:rsidRDefault="00815172" w:rsidP="00A37E6E">
            <w:pPr>
              <w:pStyle w:val="Tabletext"/>
            </w:pPr>
            <w:r w:rsidRPr="007132D5">
              <w:t>NAVTEX</w:t>
            </w:r>
          </w:p>
        </w:tc>
      </w:tr>
    </w:tbl>
    <w:p w14:paraId="1349C48F" w14:textId="77777777" w:rsidR="00815172" w:rsidRPr="007132D5" w:rsidRDefault="00815172" w:rsidP="00815172">
      <w:pPr>
        <w:pStyle w:val="Tabletext"/>
      </w:pPr>
    </w:p>
    <w:p w14:paraId="1006623E" w14:textId="77777777" w:rsidR="00815172" w:rsidRPr="007132D5" w:rsidRDefault="00815172" w:rsidP="00815172">
      <w:pPr>
        <w:pStyle w:val="Heading2"/>
        <w:keepNext w:val="0"/>
        <w:keepLines w:val="0"/>
        <w:tabs>
          <w:tab w:val="num" w:pos="0"/>
        </w:tabs>
        <w:spacing w:line="240" w:lineRule="auto"/>
        <w:ind w:left="851" w:right="0" w:hanging="851"/>
      </w:pPr>
      <w:r w:rsidRPr="007132D5">
        <w:t xml:space="preserve"> </w:t>
      </w:r>
      <w:bookmarkStart w:id="170" w:name="_Toc348687064"/>
      <w:bookmarkStart w:id="171" w:name="_Toc418521618"/>
      <w:bookmarkStart w:id="172" w:name="_Toc418597577"/>
      <w:bookmarkStart w:id="173" w:name="_Toc452277181"/>
      <w:bookmarkStart w:id="174" w:name="_Toc63412084"/>
      <w:r w:rsidRPr="007132D5">
        <w:t>Data Management Considerations</w:t>
      </w:r>
      <w:bookmarkEnd w:id="170"/>
      <w:bookmarkEnd w:id="171"/>
      <w:bookmarkEnd w:id="172"/>
      <w:bookmarkEnd w:id="173"/>
      <w:bookmarkEnd w:id="174"/>
    </w:p>
    <w:p w14:paraId="5FF39227" w14:textId="77777777" w:rsidR="00815172" w:rsidRPr="007132D5" w:rsidRDefault="00815172" w:rsidP="00815172">
      <w:pPr>
        <w:pStyle w:val="Heading2separationline"/>
      </w:pPr>
    </w:p>
    <w:p w14:paraId="1E3AD3C3" w14:textId="77777777" w:rsidR="00815172" w:rsidRPr="007132D5" w:rsidRDefault="00815172" w:rsidP="00815172">
      <w:pPr>
        <w:pStyle w:val="Heading3"/>
        <w:tabs>
          <w:tab w:val="num" w:pos="0"/>
        </w:tabs>
        <w:ind w:left="992" w:hanging="992"/>
      </w:pPr>
      <w:r w:rsidRPr="007132D5">
        <w:t xml:space="preserve"> </w:t>
      </w:r>
      <w:bookmarkStart w:id="175" w:name="_Toc418521619"/>
      <w:bookmarkStart w:id="176" w:name="_Toc418597578"/>
      <w:bookmarkStart w:id="177" w:name="_Toc452277182"/>
      <w:bookmarkStart w:id="178" w:name="_Toc63412085"/>
      <w:bookmarkStart w:id="179" w:name="_Toc348687065"/>
      <w:r w:rsidRPr="007132D5">
        <w:t>Suitability for Purpose</w:t>
      </w:r>
      <w:bookmarkEnd w:id="175"/>
      <w:bookmarkEnd w:id="176"/>
      <w:bookmarkEnd w:id="177"/>
      <w:bookmarkEnd w:id="178"/>
    </w:p>
    <w:p w14:paraId="51DAA167" w14:textId="77777777" w:rsidR="00815172" w:rsidRPr="007132D5" w:rsidRDefault="00815172" w:rsidP="00815172">
      <w:pPr>
        <w:pStyle w:val="BodyText"/>
      </w:pPr>
      <w:r w:rsidRPr="007132D5">
        <w:t>Users need to be aware of the limitations of the data to avoid taking actions based on outdated, inappropriate, incomplete, inaccurate or corrupted data.</w:t>
      </w:r>
    </w:p>
    <w:p w14:paraId="4B6EC3C9" w14:textId="77777777" w:rsidR="00815172" w:rsidRPr="007132D5" w:rsidRDefault="00815172" w:rsidP="00815172">
      <w:pPr>
        <w:pStyle w:val="BodyText"/>
      </w:pPr>
      <w:r w:rsidRPr="007132D5">
        <w:lastRenderedPageBreak/>
        <w:t xml:space="preserve">To guarantee the quality of data exchange, the parties involved in a data-sharing agreement should establish a Service-Level Agreement (SLA). </w:t>
      </w:r>
      <w:r>
        <w:t xml:space="preserve"> </w:t>
      </w:r>
      <w:r w:rsidRPr="007132D5">
        <w:t>The SLA should clearly define the responsibilities for quality and delivery of the data.</w:t>
      </w:r>
    </w:p>
    <w:p w14:paraId="7359C7EA" w14:textId="77777777" w:rsidR="00815172" w:rsidRPr="007132D5" w:rsidRDefault="00815172" w:rsidP="00815172">
      <w:pPr>
        <w:pStyle w:val="BodyText"/>
      </w:pPr>
      <w:r w:rsidRPr="007132D5">
        <w:t>It is recommended that data exchange performance is monitored in accordance with key performance indicators (KPI) as agreed in the SLA.</w:t>
      </w:r>
    </w:p>
    <w:p w14:paraId="56574A4D" w14:textId="77777777" w:rsidR="00815172" w:rsidRPr="007132D5" w:rsidRDefault="00815172" w:rsidP="00815172">
      <w:pPr>
        <w:pStyle w:val="Heading3"/>
        <w:tabs>
          <w:tab w:val="num" w:pos="0"/>
        </w:tabs>
        <w:ind w:left="992" w:hanging="992"/>
      </w:pPr>
      <w:bookmarkStart w:id="180" w:name="_Toc348687070"/>
      <w:bookmarkStart w:id="181" w:name="_Toc418521620"/>
      <w:bookmarkStart w:id="182" w:name="_Toc418597579"/>
      <w:bookmarkStart w:id="183" w:name="_Toc452277183"/>
      <w:bookmarkStart w:id="184" w:name="_Toc63412086"/>
      <w:r w:rsidRPr="007132D5">
        <w:t xml:space="preserve">Access to </w:t>
      </w:r>
      <w:bookmarkEnd w:id="180"/>
      <w:r w:rsidRPr="007132D5">
        <w:t>Information</w:t>
      </w:r>
      <w:bookmarkEnd w:id="181"/>
      <w:bookmarkEnd w:id="182"/>
      <w:bookmarkEnd w:id="183"/>
      <w:bookmarkEnd w:id="184"/>
    </w:p>
    <w:p w14:paraId="6DCA5432" w14:textId="77777777" w:rsidR="00815172" w:rsidRPr="007132D5" w:rsidRDefault="00815172" w:rsidP="00815172">
      <w:pPr>
        <w:pStyle w:val="BodyText"/>
      </w:pPr>
      <w:r w:rsidRPr="007132D5">
        <w:t>SLAs should clearly state requirements for provision, security, confidentiality and permitted use of all externally exchanged information.</w:t>
      </w:r>
    </w:p>
    <w:p w14:paraId="060CF568" w14:textId="77777777" w:rsidR="00815172" w:rsidRPr="007132D5" w:rsidRDefault="00815172" w:rsidP="00815172">
      <w:pPr>
        <w:pStyle w:val="BodyText"/>
      </w:pPr>
      <w:r w:rsidRPr="007132D5">
        <w:t>Clear and realistic principles and rules regarding access to AIS and other broadcast data should be established by the VTS Authority.  These principles and rules should recognise national and international legislation and guidance.</w:t>
      </w:r>
    </w:p>
    <w:p w14:paraId="3A2F5858" w14:textId="77777777" w:rsidR="00815172" w:rsidRPr="007132D5" w:rsidRDefault="00815172" w:rsidP="00815172">
      <w:pPr>
        <w:pStyle w:val="BodyText"/>
      </w:pPr>
      <w:r w:rsidRPr="007132D5">
        <w:t xml:space="preserve">The reception and use of data, broadcast by radio, is subject to ITU-R: Radio Regulations </w:t>
      </w:r>
      <w:r w:rsidRPr="007132D5">
        <w:fldChar w:fldCharType="begin"/>
      </w:r>
      <w:r w:rsidRPr="007132D5">
        <w:instrText xml:space="preserve"> REF _Ref353444051 \r \h </w:instrText>
      </w:r>
      <w:r w:rsidRPr="007132D5">
        <w:fldChar w:fldCharType="separate"/>
      </w:r>
      <w:r w:rsidRPr="007132D5">
        <w:t>[2]</w:t>
      </w:r>
      <w:r w:rsidRPr="007132D5">
        <w:fldChar w:fldCharType="end"/>
      </w:r>
      <w:r w:rsidRPr="007132D5">
        <w:t>, article 17 on Secrecy.</w:t>
      </w:r>
    </w:p>
    <w:p w14:paraId="455CFF56" w14:textId="77777777" w:rsidR="00815172" w:rsidRPr="007132D5" w:rsidRDefault="00815172" w:rsidP="00815172">
      <w:pPr>
        <w:pStyle w:val="Heading3"/>
        <w:tabs>
          <w:tab w:val="num" w:pos="0"/>
        </w:tabs>
        <w:ind w:left="992" w:hanging="992"/>
      </w:pPr>
      <w:bookmarkStart w:id="185" w:name="_Toc348687071"/>
      <w:bookmarkStart w:id="186" w:name="_Toc418521621"/>
      <w:bookmarkStart w:id="187" w:name="_Toc418597580"/>
      <w:bookmarkStart w:id="188" w:name="_Toc452277184"/>
      <w:bookmarkStart w:id="189" w:name="_Toc63412087"/>
      <w:r w:rsidRPr="007132D5">
        <w:t>Data Security and Confidentiality</w:t>
      </w:r>
      <w:bookmarkEnd w:id="185"/>
      <w:bookmarkEnd w:id="186"/>
      <w:bookmarkEnd w:id="187"/>
      <w:bookmarkEnd w:id="188"/>
      <w:bookmarkEnd w:id="189"/>
    </w:p>
    <w:p w14:paraId="1BBC5824" w14:textId="77777777" w:rsidR="00815172" w:rsidRPr="007132D5" w:rsidRDefault="00815172" w:rsidP="00815172">
      <w:pPr>
        <w:pStyle w:val="BodyText"/>
      </w:pPr>
      <w:r w:rsidRPr="007132D5">
        <w:t>There are many instances where data is deemed sensitive and needs to be protected for competitive and privacy reasons.  Examples of this include fleet information or location of fishing grounds.  In both cases, unsecured data could compromise investors or introduce competitive advantages/disadvantages.</w:t>
      </w:r>
    </w:p>
    <w:p w14:paraId="238E2503" w14:textId="77777777" w:rsidR="00815172" w:rsidRPr="007132D5" w:rsidRDefault="00815172" w:rsidP="00815172">
      <w:pPr>
        <w:pStyle w:val="BodyText"/>
      </w:pPr>
      <w:r w:rsidRPr="007132D5">
        <w:t xml:space="preserve">In many cases confidentiality is already protected by </w:t>
      </w:r>
      <w:proofErr w:type="gramStart"/>
      <w:r w:rsidRPr="007132D5">
        <w:t>legislation</w:t>
      </w:r>
      <w:proofErr w:type="gramEnd"/>
      <w:r w:rsidRPr="007132D5">
        <w:t xml:space="preserve"> but this is not universal throughout the maritime domain.  Furthermore, the requirement to protect access to data may go beyond the limits of primary legislation.  Confidentiality measures should to be taken to protect information to the required security level through data encryption, password protection, proper authentication, and restricted data access privileges.</w:t>
      </w:r>
    </w:p>
    <w:p w14:paraId="1F2EA5F4" w14:textId="77777777" w:rsidR="00815172" w:rsidRPr="007132D5" w:rsidRDefault="00815172" w:rsidP="00815172">
      <w:pPr>
        <w:pStyle w:val="BodyText"/>
      </w:pPr>
      <w:r w:rsidRPr="007132D5">
        <w:t>Authentication means that the sending and receiving parties are able to unambiguously identify each other.</w:t>
      </w:r>
    </w:p>
    <w:p w14:paraId="5BA14E84" w14:textId="77777777" w:rsidR="00815172" w:rsidRPr="007132D5" w:rsidRDefault="00815172" w:rsidP="00815172">
      <w:pPr>
        <w:pStyle w:val="BodyText"/>
      </w:pPr>
      <w:r w:rsidRPr="007132D5">
        <w:t>Encryption may be used to ensure that data is only accessible to authorised parties.  The level of encryption required depends on the sensitivity of the data.</w:t>
      </w:r>
    </w:p>
    <w:p w14:paraId="564E05BA" w14:textId="77777777" w:rsidR="00815172" w:rsidRPr="007132D5" w:rsidRDefault="00815172" w:rsidP="00815172">
      <w:pPr>
        <w:pStyle w:val="Heading3"/>
        <w:tabs>
          <w:tab w:val="num" w:pos="0"/>
        </w:tabs>
        <w:ind w:left="992" w:hanging="992"/>
      </w:pPr>
      <w:r w:rsidRPr="007132D5">
        <w:t xml:space="preserve"> </w:t>
      </w:r>
      <w:bookmarkStart w:id="190" w:name="_Toc348687072"/>
      <w:bookmarkStart w:id="191" w:name="_Toc418521622"/>
      <w:bookmarkStart w:id="192" w:name="_Toc418597581"/>
      <w:bookmarkStart w:id="193" w:name="_Toc452277185"/>
      <w:bookmarkStart w:id="194" w:name="_Toc63412088"/>
      <w:r w:rsidRPr="007132D5">
        <w:t>Legal Limitations</w:t>
      </w:r>
      <w:bookmarkEnd w:id="190"/>
      <w:bookmarkEnd w:id="191"/>
      <w:bookmarkEnd w:id="192"/>
      <w:bookmarkEnd w:id="193"/>
      <w:bookmarkEnd w:id="194"/>
    </w:p>
    <w:p w14:paraId="0A3EA05E" w14:textId="77777777" w:rsidR="00815172" w:rsidRPr="007132D5" w:rsidRDefault="00815172" w:rsidP="00815172">
      <w:pPr>
        <w:pStyle w:val="BodyText"/>
      </w:pPr>
      <w:r w:rsidRPr="007132D5">
        <w:t>Many national states, in the lawful exercise of their authority, place legal limits on the exchange and public dissemination of data and information.  These include protections on intellectual and commercial property rights, and limitations on third party use of data and information.</w:t>
      </w:r>
    </w:p>
    <w:p w14:paraId="1F9AE9ED" w14:textId="77777777" w:rsidR="00815172" w:rsidRPr="007132D5" w:rsidRDefault="00815172" w:rsidP="00815172">
      <w:pPr>
        <w:pStyle w:val="BodyText"/>
      </w:pPr>
      <w:r w:rsidRPr="007132D5">
        <w:t xml:space="preserve">In the course of exchanging maritime data and information in the interest of safety, security and efficiency, these limitations shall be </w:t>
      </w:r>
      <w:proofErr w:type="gramStart"/>
      <w:r w:rsidRPr="007132D5">
        <w:t>respected</w:t>
      </w:r>
      <w:proofErr w:type="gramEnd"/>
      <w:r w:rsidRPr="007132D5">
        <w:t xml:space="preserve"> and the authorities involved should be aware of their rights and obligations under law.  In particular, data transmitted should be consistent with the laws of the national authority.  Authorities need to be aware of any exposure to liability that might occur from their actions or inactions with regard to data and information exchange.</w:t>
      </w:r>
    </w:p>
    <w:p w14:paraId="150CF048" w14:textId="77777777" w:rsidR="00815172" w:rsidRPr="007132D5" w:rsidRDefault="00815172" w:rsidP="00815172">
      <w:pPr>
        <w:pStyle w:val="Heading3"/>
        <w:tabs>
          <w:tab w:val="num" w:pos="0"/>
        </w:tabs>
        <w:ind w:left="992" w:hanging="992"/>
      </w:pPr>
      <w:bookmarkStart w:id="195" w:name="_Toc418521623"/>
      <w:bookmarkStart w:id="196" w:name="_Toc418597582"/>
      <w:bookmarkStart w:id="197" w:name="_Toc452277186"/>
      <w:bookmarkStart w:id="198" w:name="_Toc63412089"/>
      <w:r w:rsidRPr="007132D5">
        <w:t>Data Integrity</w:t>
      </w:r>
      <w:bookmarkEnd w:id="179"/>
      <w:bookmarkEnd w:id="195"/>
      <w:bookmarkEnd w:id="196"/>
      <w:bookmarkEnd w:id="197"/>
      <w:bookmarkEnd w:id="198"/>
    </w:p>
    <w:p w14:paraId="2C6AC310" w14:textId="77777777" w:rsidR="00815172" w:rsidRPr="007132D5" w:rsidRDefault="00815172" w:rsidP="00815172">
      <w:pPr>
        <w:pStyle w:val="BodyText"/>
      </w:pPr>
      <w:r w:rsidRPr="007132D5">
        <w:t>Data integrity is a key concern for users and providers alike.  For instance, key navigation decisions should be based upon timely, accurate and consistent data.</w:t>
      </w:r>
    </w:p>
    <w:p w14:paraId="16CA0C8A" w14:textId="77777777" w:rsidR="00815172" w:rsidRPr="007132D5" w:rsidRDefault="00815172" w:rsidP="00815172">
      <w:pPr>
        <w:pStyle w:val="BodyText"/>
      </w:pPr>
      <w:r w:rsidRPr="007132D5">
        <w:lastRenderedPageBreak/>
        <w:t>Timely data is data that is received when needed.  This may be in advance of an event or real-time as appropriate.  For data that is required in advance of an event, such as notification of arrival, legislation typically determines the lead time in which the data is required by the VTS Authority.  It is the responsibility of the sender to ensure that sufficient time is allocated for the data to be communicated and received ahead of the event.</w:t>
      </w:r>
    </w:p>
    <w:p w14:paraId="604FC7CC" w14:textId="77777777" w:rsidR="00815172" w:rsidRPr="007132D5" w:rsidRDefault="00815172" w:rsidP="00815172">
      <w:pPr>
        <w:pStyle w:val="BodyText"/>
      </w:pPr>
      <w:r w:rsidRPr="007132D5">
        <w:t>Real-time data should be time stamped as close as possible to the time of capture.  Network latency should also be considered when exchanging time-critical data.  Within IP networks, the concept of Quality of Service (QoS) may be used to prioritise the delivery of time-critical data.  In such a case, it is important that QoS be implemented from source to destination, as data may travel through multiple IP networks.</w:t>
      </w:r>
    </w:p>
    <w:p w14:paraId="6FB0C9C1" w14:textId="77777777" w:rsidR="00815172" w:rsidRPr="007132D5" w:rsidRDefault="00815172" w:rsidP="00815172">
      <w:pPr>
        <w:pStyle w:val="BodyText"/>
      </w:pPr>
      <w:r w:rsidRPr="007132D5">
        <w:t>Data often travels circuitous routes undergoing multiple handovers, from source to destination, allowing for corruption to occur either accidentally or through deliberate actions.  Where required, appropriate measures should be taken to avoid such data corruption (e.g. by encryption of the data).</w:t>
      </w:r>
    </w:p>
    <w:p w14:paraId="6C38D97C" w14:textId="77777777" w:rsidR="00815172" w:rsidRPr="007132D5" w:rsidRDefault="00815172" w:rsidP="00815172">
      <w:pPr>
        <w:pStyle w:val="Heading3"/>
        <w:tabs>
          <w:tab w:val="num" w:pos="0"/>
        </w:tabs>
        <w:ind w:left="992" w:hanging="992"/>
      </w:pPr>
      <w:bookmarkStart w:id="199" w:name="_Toc348687067"/>
      <w:bookmarkStart w:id="200" w:name="_Toc418521624"/>
      <w:bookmarkStart w:id="201" w:name="_Toc418597583"/>
      <w:bookmarkStart w:id="202" w:name="_Toc452277187"/>
      <w:bookmarkStart w:id="203" w:name="_Toc63412090"/>
      <w:r w:rsidRPr="007132D5">
        <w:t>Data Models</w:t>
      </w:r>
      <w:bookmarkEnd w:id="199"/>
      <w:bookmarkEnd w:id="200"/>
      <w:bookmarkEnd w:id="201"/>
      <w:bookmarkEnd w:id="202"/>
      <w:bookmarkEnd w:id="203"/>
    </w:p>
    <w:p w14:paraId="5BFC6B4C" w14:textId="77777777" w:rsidR="00815172" w:rsidRPr="007132D5" w:rsidRDefault="00815172" w:rsidP="00815172">
      <w:pPr>
        <w:pStyle w:val="BodyText"/>
      </w:pPr>
      <w:r w:rsidRPr="007132D5">
        <w:t>Exchange of data requires an understanding of how the data values are represented and their meaning.  The former is specified by data format; the latter is reflected in the data model.</w:t>
      </w:r>
    </w:p>
    <w:p w14:paraId="7DAD292F" w14:textId="77777777" w:rsidR="00815172" w:rsidRPr="007132D5" w:rsidRDefault="00815172" w:rsidP="00815172">
      <w:pPr>
        <w:pStyle w:val="BodyText"/>
      </w:pPr>
      <w:r w:rsidRPr="007132D5">
        <w:t>The data model unambiguously defines the:</w:t>
      </w:r>
    </w:p>
    <w:p w14:paraId="7711E376" w14:textId="77777777" w:rsidR="00815172" w:rsidRPr="007132D5" w:rsidRDefault="00815172" w:rsidP="00815172">
      <w:pPr>
        <w:pStyle w:val="Bullet1"/>
      </w:pPr>
      <w:r w:rsidRPr="007132D5">
        <w:t>semantics of the data fields;</w:t>
      </w:r>
    </w:p>
    <w:p w14:paraId="04501B95" w14:textId="77777777" w:rsidR="00815172" w:rsidRPr="007132D5" w:rsidRDefault="00815172" w:rsidP="00815172">
      <w:pPr>
        <w:pStyle w:val="Bullet1"/>
      </w:pPr>
      <w:r w:rsidRPr="007132D5">
        <w:t>structure of the data;</w:t>
      </w:r>
    </w:p>
    <w:p w14:paraId="103EE465" w14:textId="77777777" w:rsidR="00815172" w:rsidRPr="007132D5" w:rsidRDefault="00815172" w:rsidP="00815172">
      <w:pPr>
        <w:pStyle w:val="Bullet1"/>
      </w:pPr>
      <w:r>
        <w:t>p</w:t>
      </w:r>
      <w:r w:rsidRPr="007132D5">
        <w:t>ermissible ranges of a data field.</w:t>
      </w:r>
    </w:p>
    <w:p w14:paraId="57CCB22F" w14:textId="77777777" w:rsidR="00815172" w:rsidRPr="007132D5" w:rsidRDefault="00815172" w:rsidP="00815172">
      <w:pPr>
        <w:pStyle w:val="BodyText"/>
      </w:pPr>
      <w:r w:rsidRPr="007132D5">
        <w:t xml:space="preserve">The IHO S-100 standard (ref. </w:t>
      </w:r>
      <w:r w:rsidRPr="007132D5">
        <w:fldChar w:fldCharType="begin"/>
      </w:r>
      <w:r w:rsidRPr="007132D5">
        <w:instrText xml:space="preserve"> REF _Ref353313965 \r \h </w:instrText>
      </w:r>
      <w:r w:rsidRPr="007132D5">
        <w:fldChar w:fldCharType="separate"/>
      </w:r>
      <w:r w:rsidRPr="007132D5">
        <w:t>[4]</w:t>
      </w:r>
      <w:r w:rsidRPr="007132D5">
        <w:fldChar w:fldCharType="end"/>
      </w:r>
      <w:r w:rsidRPr="007132D5">
        <w:t>) is a framework standard intended to allow development of data models and associated product specification for a variety of common and maritime specific information.  Data models, used in the domains of maritime safety, security or, more generally, describing data for exchange by VTS, are maintained in the IHO GI Registry.</w:t>
      </w:r>
    </w:p>
    <w:p w14:paraId="62DC9774" w14:textId="77777777" w:rsidR="00815172" w:rsidRPr="007132D5" w:rsidRDefault="00815172" w:rsidP="00815172">
      <w:pPr>
        <w:pStyle w:val="Heading3"/>
        <w:tabs>
          <w:tab w:val="num" w:pos="0"/>
        </w:tabs>
        <w:ind w:left="992" w:hanging="992"/>
      </w:pPr>
      <w:bookmarkStart w:id="204" w:name="_Toc416863532"/>
      <w:bookmarkStart w:id="205" w:name="_Toc416863867"/>
      <w:bookmarkStart w:id="206" w:name="_Toc416864201"/>
      <w:bookmarkStart w:id="207" w:name="_Toc416864534"/>
      <w:bookmarkStart w:id="208" w:name="_Toc416864870"/>
      <w:bookmarkStart w:id="209" w:name="_Toc416865206"/>
      <w:bookmarkStart w:id="210" w:name="_Toc416865581"/>
      <w:bookmarkStart w:id="211" w:name="_Toc416866413"/>
      <w:bookmarkStart w:id="212" w:name="_Toc416867783"/>
      <w:bookmarkStart w:id="213" w:name="_Toc416868520"/>
      <w:bookmarkStart w:id="214" w:name="_Toc416869257"/>
      <w:bookmarkStart w:id="215" w:name="_Toc416937828"/>
      <w:bookmarkStart w:id="216" w:name="_Toc416938101"/>
      <w:bookmarkStart w:id="217" w:name="_Toc416938362"/>
      <w:bookmarkStart w:id="218" w:name="_Toc416938624"/>
      <w:bookmarkStart w:id="219" w:name="_Toc416946587"/>
      <w:bookmarkStart w:id="220" w:name="_Toc348687066"/>
      <w:bookmarkStart w:id="221" w:name="_Toc418521625"/>
      <w:bookmarkStart w:id="222" w:name="_Toc418597584"/>
      <w:bookmarkStart w:id="223" w:name="_Toc452277188"/>
      <w:bookmarkStart w:id="224" w:name="_Toc63412091"/>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7132D5">
        <w:t>Architecture of Sharing</w:t>
      </w:r>
      <w:bookmarkEnd w:id="220"/>
      <w:bookmarkEnd w:id="221"/>
      <w:bookmarkEnd w:id="222"/>
      <w:bookmarkEnd w:id="223"/>
      <w:bookmarkEnd w:id="224"/>
    </w:p>
    <w:p w14:paraId="43AB29F0" w14:textId="77777777" w:rsidR="00815172" w:rsidRPr="007132D5" w:rsidRDefault="00815172" w:rsidP="00815172">
      <w:pPr>
        <w:pStyle w:val="BodyText"/>
      </w:pPr>
      <w:r w:rsidRPr="007132D5">
        <w:t>Transfer of data may initiated by the sender or the receiver.  This may be an automated process or require manual intervention.</w:t>
      </w:r>
    </w:p>
    <w:p w14:paraId="1874AC24" w14:textId="77777777" w:rsidR="00815172" w:rsidRPr="007132D5" w:rsidRDefault="00815172" w:rsidP="00815172">
      <w:pPr>
        <w:pStyle w:val="Heading3"/>
        <w:tabs>
          <w:tab w:val="num" w:pos="0"/>
        </w:tabs>
        <w:ind w:left="992" w:hanging="992"/>
      </w:pPr>
      <w:bookmarkStart w:id="225" w:name="_Toc416863534"/>
      <w:bookmarkStart w:id="226" w:name="_Toc416863869"/>
      <w:bookmarkStart w:id="227" w:name="_Toc416864203"/>
      <w:bookmarkStart w:id="228" w:name="_Toc416864536"/>
      <w:bookmarkStart w:id="229" w:name="_Toc416864872"/>
      <w:bookmarkStart w:id="230" w:name="_Toc416865208"/>
      <w:bookmarkStart w:id="231" w:name="_Toc416865583"/>
      <w:bookmarkStart w:id="232" w:name="_Toc416866415"/>
      <w:bookmarkStart w:id="233" w:name="_Toc416867785"/>
      <w:bookmarkStart w:id="234" w:name="_Toc416868522"/>
      <w:bookmarkStart w:id="235" w:name="_Toc416869259"/>
      <w:bookmarkStart w:id="236" w:name="_Toc416937830"/>
      <w:bookmarkStart w:id="237" w:name="_Toc416938103"/>
      <w:bookmarkStart w:id="238" w:name="_Toc416938364"/>
      <w:bookmarkStart w:id="239" w:name="_Toc416938626"/>
      <w:bookmarkStart w:id="240" w:name="_Toc416946589"/>
      <w:bookmarkStart w:id="241" w:name="_Toc348687069"/>
      <w:bookmarkStart w:id="242" w:name="_Toc418521626"/>
      <w:bookmarkStart w:id="243" w:name="_Toc418597585"/>
      <w:bookmarkStart w:id="244" w:name="_Toc452277189"/>
      <w:bookmarkStart w:id="245" w:name="_Toc63412092"/>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7132D5">
        <w:t>Storage</w:t>
      </w:r>
      <w:bookmarkEnd w:id="241"/>
      <w:bookmarkEnd w:id="242"/>
      <w:bookmarkEnd w:id="243"/>
      <w:bookmarkEnd w:id="244"/>
      <w:bookmarkEnd w:id="245"/>
    </w:p>
    <w:p w14:paraId="4EFC8D49" w14:textId="77777777" w:rsidR="00815172" w:rsidRPr="007132D5" w:rsidRDefault="00815172" w:rsidP="00815172">
      <w:pPr>
        <w:pStyle w:val="BodyText"/>
      </w:pPr>
      <w:r w:rsidRPr="007132D5">
        <w:t>The volume of data generated and stored is, in many cases, considerable.  Given that much of the historical data collected is required for analysis and planning, consideration should be given to providing adequate capacity for retaining and archiving these records.</w:t>
      </w:r>
    </w:p>
    <w:p w14:paraId="49C509CD" w14:textId="77777777" w:rsidR="00815172" w:rsidRPr="007132D5" w:rsidRDefault="00815172" w:rsidP="00815172">
      <w:pPr>
        <w:pStyle w:val="BodyText"/>
      </w:pPr>
      <w:r w:rsidRPr="007132D5">
        <w:t>Some formats are well-suited for transfer and sharing of data and maritime information whereas others are better suited for long term archiving of data.</w:t>
      </w:r>
    </w:p>
    <w:p w14:paraId="2715E6F9" w14:textId="77777777" w:rsidR="00815172" w:rsidRPr="007132D5" w:rsidRDefault="00815172" w:rsidP="00815172">
      <w:pPr>
        <w:pStyle w:val="Heading3"/>
        <w:tabs>
          <w:tab w:val="num" w:pos="0"/>
        </w:tabs>
        <w:ind w:left="992" w:hanging="992"/>
      </w:pPr>
      <w:bookmarkStart w:id="246" w:name="_Toc416863536"/>
      <w:bookmarkStart w:id="247" w:name="_Toc416863871"/>
      <w:bookmarkStart w:id="248" w:name="_Toc416864205"/>
      <w:bookmarkStart w:id="249" w:name="_Toc416864538"/>
      <w:bookmarkStart w:id="250" w:name="_Toc416864874"/>
      <w:bookmarkStart w:id="251" w:name="_Toc416865210"/>
      <w:bookmarkStart w:id="252" w:name="_Toc416865585"/>
      <w:bookmarkStart w:id="253" w:name="_Toc416866417"/>
      <w:bookmarkStart w:id="254" w:name="_Toc416867787"/>
      <w:bookmarkStart w:id="255" w:name="_Toc416868524"/>
      <w:bookmarkStart w:id="256" w:name="_Toc416869261"/>
      <w:bookmarkStart w:id="257" w:name="_Toc416937832"/>
      <w:bookmarkStart w:id="258" w:name="_Toc416938105"/>
      <w:bookmarkStart w:id="259" w:name="_Toc416938366"/>
      <w:bookmarkStart w:id="260" w:name="_Toc416938628"/>
      <w:bookmarkStart w:id="261" w:name="_Toc416946591"/>
      <w:bookmarkStart w:id="262" w:name="_Toc348687073"/>
      <w:bookmarkStart w:id="263" w:name="_Toc418521627"/>
      <w:bookmarkStart w:id="264" w:name="_Toc418597586"/>
      <w:bookmarkStart w:id="265" w:name="_Toc452277190"/>
      <w:bookmarkStart w:id="266" w:name="_Toc63412093"/>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sidRPr="007132D5">
        <w:lastRenderedPageBreak/>
        <w:t>Communication Links</w:t>
      </w:r>
      <w:bookmarkEnd w:id="262"/>
      <w:bookmarkEnd w:id="263"/>
      <w:bookmarkEnd w:id="264"/>
      <w:bookmarkEnd w:id="265"/>
      <w:bookmarkEnd w:id="266"/>
    </w:p>
    <w:p w14:paraId="0E4AAEB5" w14:textId="77777777" w:rsidR="00815172" w:rsidRPr="007132D5" w:rsidRDefault="00815172" w:rsidP="00815172">
      <w:pPr>
        <w:pStyle w:val="BodyText"/>
      </w:pPr>
      <w:r w:rsidRPr="007132D5">
        <w:t>The transfer of data between sender and receiver requires connectivity via a network.  A network comprises appropriate hardware and software interconnected by communication channels.  In the maritime world, both aboard ship and shore side, data links may consist of a combination of wired and wireless network segments.</w:t>
      </w:r>
    </w:p>
    <w:p w14:paraId="621D1DD5" w14:textId="77777777" w:rsidR="00815172" w:rsidRPr="007132D5" w:rsidRDefault="00815172" w:rsidP="00815172">
      <w:pPr>
        <w:pStyle w:val="BodyText"/>
      </w:pPr>
      <w:r w:rsidRPr="007132D5">
        <w:t>Different technical solutions and architectures can be used when establishing a data sharing network.  Consideration should be given to</w:t>
      </w:r>
      <w:r>
        <w:t xml:space="preserve"> the</w:t>
      </w:r>
      <w:r w:rsidRPr="007132D5">
        <w:t>:</w:t>
      </w:r>
    </w:p>
    <w:p w14:paraId="120E6A8B" w14:textId="77777777" w:rsidR="00815172" w:rsidRPr="007132D5" w:rsidRDefault="00815172" w:rsidP="00815172">
      <w:pPr>
        <w:pStyle w:val="Bullet1"/>
      </w:pPr>
      <w:r w:rsidRPr="007132D5">
        <w:t>physical distance between the sending and receiving parties;</w:t>
      </w:r>
    </w:p>
    <w:p w14:paraId="4E1A1B21" w14:textId="77777777" w:rsidR="00815172" w:rsidRPr="007132D5" w:rsidRDefault="00815172" w:rsidP="00815172">
      <w:pPr>
        <w:pStyle w:val="Bullet1"/>
      </w:pPr>
      <w:r w:rsidRPr="007132D5">
        <w:t>services provided by the network;</w:t>
      </w:r>
    </w:p>
    <w:p w14:paraId="5A8FA983" w14:textId="77777777" w:rsidR="00815172" w:rsidRPr="007132D5" w:rsidRDefault="00815172" w:rsidP="00815172">
      <w:pPr>
        <w:pStyle w:val="Bullet1"/>
      </w:pPr>
      <w:r w:rsidRPr="007132D5">
        <w:t>quality of services requested by the users;</w:t>
      </w:r>
    </w:p>
    <w:p w14:paraId="5466EF57" w14:textId="77777777" w:rsidR="00815172" w:rsidRPr="007132D5" w:rsidRDefault="00815172" w:rsidP="00815172">
      <w:pPr>
        <w:pStyle w:val="Bullet1"/>
      </w:pPr>
      <w:r w:rsidRPr="007132D5">
        <w:t>constraints on infrastructure.</w:t>
      </w:r>
    </w:p>
    <w:p w14:paraId="0BF8B3E7" w14:textId="77777777" w:rsidR="00815172" w:rsidRPr="007132D5" w:rsidRDefault="00815172" w:rsidP="00815172">
      <w:pPr>
        <w:pStyle w:val="BodyText"/>
      </w:pPr>
      <w:r w:rsidRPr="007132D5">
        <w:t>Global sharing of maritime data and information can take place either through the internet or through dedicated private networks.  The internet is public, while dedicated networks are generally closed.  Consideration should be given to the security related characteristics of these network types.</w:t>
      </w:r>
    </w:p>
    <w:p w14:paraId="5F1A497B" w14:textId="77777777" w:rsidR="00815172" w:rsidRPr="007132D5" w:rsidRDefault="00815172" w:rsidP="00815172">
      <w:pPr>
        <w:pStyle w:val="BodyText"/>
      </w:pPr>
      <w:r w:rsidRPr="007132D5">
        <w:t>Systems used for global sharing of maritime data and information are in reality a network of networks.  When designing a network for global sharing of maritime data, consideration should be given to transmission protocols, bandwidth limitations, communication / data distribution strategy, security aspects such as authentication and confidentiality as well as data integrity.</w:t>
      </w:r>
    </w:p>
    <w:p w14:paraId="0E81E61A" w14:textId="77777777" w:rsidR="00815172" w:rsidRPr="007132D5" w:rsidRDefault="00815172" w:rsidP="00815172">
      <w:pPr>
        <w:pStyle w:val="BodyText"/>
      </w:pPr>
      <w:r w:rsidRPr="007132D5">
        <w:t>A selection between the options available should be based on a number of criteria, including the type of data being transferred, volume of data, types and number of clients connected to the network.</w:t>
      </w:r>
    </w:p>
    <w:p w14:paraId="286534EF" w14:textId="77777777" w:rsidR="00815172" w:rsidRDefault="00815172" w:rsidP="00815172">
      <w:pPr>
        <w:pStyle w:val="BodyText"/>
      </w:pPr>
      <w:r w:rsidRPr="007132D5">
        <w:t>Although bandwidth cost is in decline, the value of conveyed information has to be balanced against the cost of transmitting it.  Additionally, the required data transmission speed needs to be assessed and agreed in context with associated costs.  Another trade-off is the speed at which the data needs to be transmitted.  Higher bandwidth links infer higher costs.</w:t>
      </w:r>
    </w:p>
    <w:p w14:paraId="4DAC8539" w14:textId="77777777" w:rsidR="00657DB0" w:rsidRDefault="00657DB0" w:rsidP="00E27A2F">
      <w:pPr>
        <w:pStyle w:val="BodyText"/>
      </w:pPr>
    </w:p>
    <w:p w14:paraId="6E7FB1B9" w14:textId="77777777" w:rsidR="008972C3" w:rsidRPr="00CD75A0" w:rsidRDefault="003621C3" w:rsidP="001F4EF8">
      <w:pPr>
        <w:pStyle w:val="Annex"/>
      </w:pPr>
      <w:bookmarkStart w:id="267" w:name="_Toc442417797"/>
      <w:bookmarkStart w:id="268" w:name="_Toc63412094"/>
      <w:r>
        <w:rPr>
          <w:caps w:val="0"/>
        </w:rPr>
        <w:t xml:space="preserve">EXAMPLE OF AN ANNEX </w:t>
      </w:r>
      <w:r w:rsidR="00914330">
        <w:rPr>
          <w:caps w:val="0"/>
        </w:rPr>
        <w:t>- LANDSCAPE</w:t>
      </w:r>
      <w:bookmarkEnd w:id="267"/>
      <w:bookmarkEnd w:id="268"/>
    </w:p>
    <w:p w14:paraId="33D1F421" w14:textId="77777777" w:rsidR="008C33B5" w:rsidRDefault="000174F9" w:rsidP="00EE54CB">
      <w:pPr>
        <w:pStyle w:val="BodyText"/>
      </w:pPr>
      <w:r>
        <w:t>Body text</w:t>
      </w:r>
    </w:p>
    <w:p w14:paraId="188F5B73" w14:textId="77777777" w:rsidR="007D77AB" w:rsidRDefault="00BA5754" w:rsidP="007D77AB">
      <w:pPr>
        <w:pStyle w:val="AnnexAHead1"/>
      </w:pPr>
      <w:r>
        <w:t xml:space="preserve">example of </w:t>
      </w:r>
      <w:r w:rsidR="007D77AB">
        <w:t>ANNEX heading level 1</w:t>
      </w:r>
    </w:p>
    <w:p w14:paraId="4EB40CDD" w14:textId="77777777" w:rsidR="007D77AB" w:rsidRDefault="00C262E4" w:rsidP="00AB76B7">
      <w:pPr>
        <w:pStyle w:val="Headingseparationline-landscape"/>
      </w:pPr>
      <w:commentRangeStart w:id="269"/>
      <w:commentRangeEnd w:id="269"/>
      <w:r>
        <w:rPr>
          <w:rStyle w:val="CommentReference"/>
          <w:color w:val="auto"/>
        </w:rPr>
        <w:commentReference w:id="269"/>
      </w:r>
    </w:p>
    <w:p w14:paraId="6C5E5C10" w14:textId="77777777" w:rsidR="007D77AB" w:rsidRDefault="007D77AB" w:rsidP="007D77AB">
      <w:pPr>
        <w:pStyle w:val="BodyText"/>
      </w:pPr>
      <w:r>
        <w:t>Body text</w:t>
      </w:r>
    </w:p>
    <w:p w14:paraId="7AFED396" w14:textId="77777777" w:rsidR="007D77AB" w:rsidRDefault="00BA5754" w:rsidP="007D77AB">
      <w:pPr>
        <w:pStyle w:val="AnnexAHead2"/>
      </w:pPr>
      <w:r>
        <w:lastRenderedPageBreak/>
        <w:t xml:space="preserve">example of </w:t>
      </w:r>
      <w:r w:rsidR="007D77AB">
        <w:t>annex heading level 2</w:t>
      </w:r>
    </w:p>
    <w:p w14:paraId="1D081269" w14:textId="77777777" w:rsidR="007D77AB" w:rsidRDefault="007D77AB" w:rsidP="00AB76B7">
      <w:pPr>
        <w:pStyle w:val="Headingseparationline-landscape"/>
      </w:pPr>
    </w:p>
    <w:p w14:paraId="59B715CB" w14:textId="77777777" w:rsidR="007D77AB" w:rsidRDefault="007D77AB" w:rsidP="007D77AB">
      <w:pPr>
        <w:pStyle w:val="BodyText"/>
      </w:pPr>
      <w:r>
        <w:t>Body text</w:t>
      </w:r>
    </w:p>
    <w:p w14:paraId="5FCBE9CE" w14:textId="77777777" w:rsidR="007D77AB" w:rsidRDefault="00BA5754" w:rsidP="007D77AB">
      <w:pPr>
        <w:pStyle w:val="AnnexAHead3"/>
      </w:pPr>
      <w:r>
        <w:t xml:space="preserve">Example of </w:t>
      </w:r>
      <w:r w:rsidR="007D77AB">
        <w:t>annex heading level 3</w:t>
      </w:r>
    </w:p>
    <w:p w14:paraId="2CD5749B" w14:textId="77777777" w:rsidR="007D77AB" w:rsidRPr="005F1386" w:rsidRDefault="007D77AB" w:rsidP="00C03944">
      <w:pPr>
        <w:pStyle w:val="BodyText"/>
      </w:pPr>
      <w:r>
        <w:t>Body text</w:t>
      </w:r>
    </w:p>
    <w:p w14:paraId="13E71FF3" w14:textId="77777777" w:rsidR="007D77AB" w:rsidRDefault="00BA5754" w:rsidP="007D77AB">
      <w:pPr>
        <w:pStyle w:val="AnnexAHead4"/>
      </w:pPr>
      <w:r>
        <w:t>Example of A</w:t>
      </w:r>
      <w:r w:rsidR="007D77AB">
        <w:t>nnex heading level 4</w:t>
      </w:r>
    </w:p>
    <w:p w14:paraId="24C16540" w14:textId="77777777" w:rsidR="007D77AB" w:rsidRDefault="007D77AB" w:rsidP="007D77AB">
      <w:pPr>
        <w:pStyle w:val="BodyText"/>
      </w:pPr>
      <w:r>
        <w:t>Body text</w:t>
      </w:r>
    </w:p>
    <w:p w14:paraId="2A561607" w14:textId="77777777" w:rsidR="000174F9" w:rsidRPr="008C33B5" w:rsidRDefault="000174F9" w:rsidP="000174F9">
      <w:pPr>
        <w:pStyle w:val="Tablecaption"/>
      </w:pPr>
      <w:r>
        <w:t xml:space="preserve"> </w:t>
      </w:r>
      <w:bookmarkStart w:id="270" w:name="_Toc442524746"/>
      <w:bookmarkStart w:id="271" w:name="_Toc461528868"/>
      <w:r>
        <w:t>Example table</w:t>
      </w:r>
      <w:bookmarkEnd w:id="270"/>
      <w:bookmarkEnd w:id="271"/>
      <w:r w:rsidR="00577542">
        <w:t xml:space="preserve"> caption</w:t>
      </w:r>
    </w:p>
    <w:tbl>
      <w:tblPr>
        <w:tblStyle w:val="TableGrid"/>
        <w:tblW w:w="0" w:type="auto"/>
        <w:tblLook w:val="04A0" w:firstRow="1" w:lastRow="0" w:firstColumn="1" w:lastColumn="0" w:noHBand="0" w:noVBand="1"/>
      </w:tblPr>
      <w:tblGrid>
        <w:gridCol w:w="682"/>
        <w:gridCol w:w="1898"/>
        <w:gridCol w:w="2976"/>
        <w:gridCol w:w="3403"/>
        <w:gridCol w:w="3402"/>
        <w:gridCol w:w="2410"/>
      </w:tblGrid>
      <w:tr w:rsidR="008972C3" w:rsidRPr="00760657" w14:paraId="6D2A51AC" w14:textId="77777777" w:rsidTr="003A04A6">
        <w:trPr>
          <w:trHeight w:val="454"/>
          <w:tblHeader/>
        </w:trPr>
        <w:tc>
          <w:tcPr>
            <w:tcW w:w="620" w:type="dxa"/>
            <w:shd w:val="clear" w:color="auto" w:fill="auto"/>
            <w:vAlign w:val="center"/>
          </w:tcPr>
          <w:p w14:paraId="4397D2D9" w14:textId="77777777" w:rsidR="008972C3" w:rsidRPr="00925E0F" w:rsidRDefault="008972C3" w:rsidP="00414698">
            <w:pPr>
              <w:pStyle w:val="Tableheading"/>
            </w:pPr>
            <w:r w:rsidRPr="00925E0F">
              <w:t>No</w:t>
            </w:r>
          </w:p>
        </w:tc>
        <w:tc>
          <w:tcPr>
            <w:tcW w:w="1898" w:type="dxa"/>
            <w:shd w:val="clear" w:color="auto" w:fill="auto"/>
            <w:vAlign w:val="center"/>
          </w:tcPr>
          <w:p w14:paraId="3280B389" w14:textId="77777777" w:rsidR="008972C3" w:rsidRPr="00925E0F" w:rsidRDefault="008972C3" w:rsidP="00414698">
            <w:pPr>
              <w:pStyle w:val="Tableheading"/>
            </w:pPr>
            <w:r w:rsidRPr="00925E0F">
              <w:t>Title/Topic</w:t>
            </w:r>
          </w:p>
        </w:tc>
        <w:tc>
          <w:tcPr>
            <w:tcW w:w="2976" w:type="dxa"/>
            <w:shd w:val="clear" w:color="auto" w:fill="auto"/>
            <w:vAlign w:val="center"/>
          </w:tcPr>
          <w:p w14:paraId="0E746D68" w14:textId="77777777" w:rsidR="008972C3" w:rsidRPr="00925E0F" w:rsidRDefault="008972C3" w:rsidP="00414698">
            <w:pPr>
              <w:pStyle w:val="Tableheading"/>
            </w:pPr>
            <w:r w:rsidRPr="00925E0F">
              <w:t>IMO References</w:t>
            </w:r>
          </w:p>
        </w:tc>
        <w:tc>
          <w:tcPr>
            <w:tcW w:w="3403" w:type="dxa"/>
            <w:shd w:val="clear" w:color="auto" w:fill="auto"/>
            <w:vAlign w:val="center"/>
          </w:tcPr>
          <w:p w14:paraId="2395F212" w14:textId="77777777" w:rsidR="008972C3" w:rsidRPr="00925E0F" w:rsidRDefault="008972C3" w:rsidP="00414698">
            <w:pPr>
              <w:pStyle w:val="Tableheading"/>
            </w:pPr>
            <w:r w:rsidRPr="00925E0F">
              <w:t>Requirements</w:t>
            </w:r>
          </w:p>
        </w:tc>
        <w:tc>
          <w:tcPr>
            <w:tcW w:w="3402" w:type="dxa"/>
            <w:shd w:val="clear" w:color="auto" w:fill="auto"/>
            <w:vAlign w:val="center"/>
          </w:tcPr>
          <w:p w14:paraId="4A74545C" w14:textId="77777777" w:rsidR="008972C3" w:rsidRPr="00925E0F" w:rsidRDefault="008972C3" w:rsidP="00414698">
            <w:pPr>
              <w:pStyle w:val="Tableheading"/>
            </w:pPr>
            <w:r w:rsidRPr="00925E0F">
              <w:t>Possible Audit Questions</w:t>
            </w:r>
          </w:p>
        </w:tc>
        <w:tc>
          <w:tcPr>
            <w:tcW w:w="2410" w:type="dxa"/>
            <w:shd w:val="clear" w:color="auto" w:fill="auto"/>
            <w:vAlign w:val="center"/>
          </w:tcPr>
          <w:p w14:paraId="6BD5339F" w14:textId="77777777" w:rsidR="008972C3" w:rsidRPr="00760657" w:rsidRDefault="008972C3" w:rsidP="00414698">
            <w:pPr>
              <w:pStyle w:val="Tableheading"/>
            </w:pPr>
            <w:r w:rsidRPr="00925E0F">
              <w:t>Remarks</w:t>
            </w:r>
          </w:p>
        </w:tc>
      </w:tr>
      <w:tr w:rsidR="008972C3" w14:paraId="41258728" w14:textId="77777777" w:rsidTr="003A04A6">
        <w:trPr>
          <w:trHeight w:val="454"/>
        </w:trPr>
        <w:tc>
          <w:tcPr>
            <w:tcW w:w="620" w:type="dxa"/>
            <w:vMerge w:val="restart"/>
            <w:vAlign w:val="center"/>
          </w:tcPr>
          <w:p w14:paraId="0B8C1784" w14:textId="77777777" w:rsidR="008972C3" w:rsidRPr="001D3992" w:rsidRDefault="008972C3" w:rsidP="00AA3E01">
            <w:pPr>
              <w:pStyle w:val="Tabletext"/>
              <w:rPr>
                <w:szCs w:val="20"/>
              </w:rPr>
            </w:pPr>
            <w:r w:rsidRPr="001D3992">
              <w:rPr>
                <w:szCs w:val="20"/>
              </w:rPr>
              <w:t>1</w:t>
            </w:r>
          </w:p>
        </w:tc>
        <w:tc>
          <w:tcPr>
            <w:tcW w:w="1898" w:type="dxa"/>
            <w:vMerge w:val="restart"/>
            <w:vAlign w:val="center"/>
          </w:tcPr>
          <w:p w14:paraId="186EE950" w14:textId="77777777" w:rsidR="008972C3" w:rsidRPr="001D3992" w:rsidRDefault="000174F9" w:rsidP="00AA3E01">
            <w:pPr>
              <w:pStyle w:val="Tabletext"/>
              <w:rPr>
                <w:szCs w:val="20"/>
              </w:rPr>
            </w:pPr>
            <w:r w:rsidRPr="001D3992">
              <w:rPr>
                <w:szCs w:val="20"/>
              </w:rPr>
              <w:t>Table text</w:t>
            </w:r>
          </w:p>
        </w:tc>
        <w:tc>
          <w:tcPr>
            <w:tcW w:w="2976" w:type="dxa"/>
            <w:shd w:val="clear" w:color="auto" w:fill="94D9F7"/>
            <w:vAlign w:val="center"/>
          </w:tcPr>
          <w:p w14:paraId="71F96B0A" w14:textId="77777777" w:rsidR="008972C3" w:rsidRPr="001D3992" w:rsidRDefault="000174F9" w:rsidP="00AA3E01">
            <w:pPr>
              <w:pStyle w:val="Tabletext"/>
              <w:rPr>
                <w:szCs w:val="20"/>
              </w:rPr>
            </w:pPr>
            <w:r w:rsidRPr="001D3992">
              <w:rPr>
                <w:szCs w:val="20"/>
              </w:rPr>
              <w:t>Table text</w:t>
            </w:r>
          </w:p>
        </w:tc>
        <w:tc>
          <w:tcPr>
            <w:tcW w:w="3403" w:type="dxa"/>
            <w:vAlign w:val="center"/>
          </w:tcPr>
          <w:p w14:paraId="088C5BB1" w14:textId="77777777" w:rsidR="008972C3" w:rsidRPr="001D3992" w:rsidRDefault="00AA3E01" w:rsidP="00AA3E01">
            <w:pPr>
              <w:pStyle w:val="Tabletext"/>
              <w:rPr>
                <w:szCs w:val="20"/>
              </w:rPr>
            </w:pPr>
            <w:r w:rsidRPr="001D3992">
              <w:rPr>
                <w:szCs w:val="20"/>
              </w:rPr>
              <w:t>Table text</w:t>
            </w:r>
          </w:p>
        </w:tc>
        <w:tc>
          <w:tcPr>
            <w:tcW w:w="3402" w:type="dxa"/>
            <w:vMerge w:val="restart"/>
            <w:vAlign w:val="center"/>
          </w:tcPr>
          <w:p w14:paraId="0BA64EED" w14:textId="77777777" w:rsidR="008972C3" w:rsidRPr="00595415" w:rsidRDefault="00AA3E01" w:rsidP="00AA3E01">
            <w:pPr>
              <w:pStyle w:val="Tabletext"/>
              <w:rPr>
                <w:szCs w:val="20"/>
              </w:rPr>
            </w:pPr>
            <w:r>
              <w:rPr>
                <w:szCs w:val="20"/>
              </w:rPr>
              <w:t>Table text</w:t>
            </w:r>
          </w:p>
        </w:tc>
        <w:tc>
          <w:tcPr>
            <w:tcW w:w="2410" w:type="dxa"/>
            <w:vMerge w:val="restart"/>
            <w:vAlign w:val="center"/>
          </w:tcPr>
          <w:p w14:paraId="062E815D" w14:textId="77777777" w:rsidR="008972C3" w:rsidRDefault="00AA3E01" w:rsidP="00D653B1">
            <w:pPr>
              <w:pStyle w:val="Tabletext"/>
            </w:pPr>
            <w:r>
              <w:rPr>
                <w:szCs w:val="20"/>
              </w:rPr>
              <w:t>Table text</w:t>
            </w:r>
          </w:p>
        </w:tc>
      </w:tr>
      <w:tr w:rsidR="008972C3" w14:paraId="0900EEDF" w14:textId="77777777" w:rsidTr="003A04A6">
        <w:trPr>
          <w:trHeight w:val="454"/>
        </w:trPr>
        <w:tc>
          <w:tcPr>
            <w:tcW w:w="620" w:type="dxa"/>
            <w:vMerge/>
            <w:vAlign w:val="center"/>
          </w:tcPr>
          <w:p w14:paraId="57BED01D" w14:textId="77777777" w:rsidR="008972C3" w:rsidRPr="001D3992" w:rsidRDefault="008972C3" w:rsidP="00AA3E01">
            <w:pPr>
              <w:jc w:val="center"/>
              <w:rPr>
                <w:sz w:val="20"/>
                <w:szCs w:val="20"/>
              </w:rPr>
            </w:pPr>
          </w:p>
        </w:tc>
        <w:tc>
          <w:tcPr>
            <w:tcW w:w="1898" w:type="dxa"/>
            <w:vMerge/>
            <w:vAlign w:val="center"/>
          </w:tcPr>
          <w:p w14:paraId="4E42C66B" w14:textId="77777777" w:rsidR="008972C3" w:rsidRPr="001D3992" w:rsidRDefault="008972C3" w:rsidP="00AA3E01">
            <w:pPr>
              <w:jc w:val="both"/>
              <w:rPr>
                <w:sz w:val="20"/>
                <w:szCs w:val="20"/>
              </w:rPr>
            </w:pPr>
          </w:p>
        </w:tc>
        <w:tc>
          <w:tcPr>
            <w:tcW w:w="2976" w:type="dxa"/>
            <w:shd w:val="clear" w:color="auto" w:fill="E2EEDA"/>
            <w:vAlign w:val="center"/>
          </w:tcPr>
          <w:p w14:paraId="72C2E78F" w14:textId="77777777" w:rsidR="008972C3" w:rsidRPr="001D3992" w:rsidRDefault="00AA3E01" w:rsidP="00AA3E01">
            <w:pPr>
              <w:pStyle w:val="Tabletext"/>
              <w:rPr>
                <w:szCs w:val="20"/>
              </w:rPr>
            </w:pPr>
            <w:r w:rsidRPr="001D3992">
              <w:rPr>
                <w:szCs w:val="20"/>
              </w:rPr>
              <w:t>Table text</w:t>
            </w:r>
          </w:p>
        </w:tc>
        <w:tc>
          <w:tcPr>
            <w:tcW w:w="3403" w:type="dxa"/>
            <w:vAlign w:val="center"/>
          </w:tcPr>
          <w:p w14:paraId="3A3A6058" w14:textId="77777777" w:rsidR="008972C3" w:rsidRPr="001D3992" w:rsidRDefault="00AA3E01" w:rsidP="00AA3E01">
            <w:pPr>
              <w:ind w:left="101"/>
              <w:jc w:val="both"/>
              <w:rPr>
                <w:sz w:val="20"/>
                <w:szCs w:val="20"/>
              </w:rPr>
            </w:pPr>
            <w:r w:rsidRPr="001D3992">
              <w:rPr>
                <w:sz w:val="20"/>
                <w:szCs w:val="20"/>
              </w:rPr>
              <w:t>Table text</w:t>
            </w:r>
          </w:p>
        </w:tc>
        <w:tc>
          <w:tcPr>
            <w:tcW w:w="3402" w:type="dxa"/>
            <w:vMerge/>
            <w:vAlign w:val="center"/>
          </w:tcPr>
          <w:p w14:paraId="6C8EF27F" w14:textId="77777777" w:rsidR="008972C3" w:rsidRDefault="008972C3" w:rsidP="00AA3E01">
            <w:pPr>
              <w:jc w:val="both"/>
            </w:pPr>
          </w:p>
        </w:tc>
        <w:tc>
          <w:tcPr>
            <w:tcW w:w="2410" w:type="dxa"/>
            <w:vMerge/>
            <w:vAlign w:val="center"/>
          </w:tcPr>
          <w:p w14:paraId="42F9ECDF" w14:textId="77777777" w:rsidR="008972C3" w:rsidRDefault="008972C3" w:rsidP="00AA3E01">
            <w:pPr>
              <w:jc w:val="both"/>
            </w:pPr>
          </w:p>
        </w:tc>
      </w:tr>
      <w:tr w:rsidR="008972C3" w14:paraId="5E9667D1" w14:textId="77777777" w:rsidTr="003A04A6">
        <w:trPr>
          <w:trHeight w:val="454"/>
        </w:trPr>
        <w:tc>
          <w:tcPr>
            <w:tcW w:w="620" w:type="dxa"/>
            <w:vMerge/>
            <w:vAlign w:val="center"/>
          </w:tcPr>
          <w:p w14:paraId="03D89BE9" w14:textId="77777777" w:rsidR="008972C3" w:rsidRPr="001D3992" w:rsidRDefault="008972C3" w:rsidP="00AA3E01">
            <w:pPr>
              <w:jc w:val="center"/>
              <w:rPr>
                <w:sz w:val="20"/>
                <w:szCs w:val="20"/>
              </w:rPr>
            </w:pPr>
          </w:p>
        </w:tc>
        <w:tc>
          <w:tcPr>
            <w:tcW w:w="1898" w:type="dxa"/>
            <w:vMerge/>
            <w:vAlign w:val="center"/>
          </w:tcPr>
          <w:p w14:paraId="27E1E448" w14:textId="77777777" w:rsidR="008972C3" w:rsidRPr="001D3992" w:rsidRDefault="008972C3" w:rsidP="00AA3E01">
            <w:pPr>
              <w:jc w:val="both"/>
              <w:rPr>
                <w:sz w:val="20"/>
                <w:szCs w:val="20"/>
              </w:rPr>
            </w:pPr>
          </w:p>
        </w:tc>
        <w:tc>
          <w:tcPr>
            <w:tcW w:w="2976" w:type="dxa"/>
            <w:shd w:val="clear" w:color="auto" w:fill="FDE0D0"/>
            <w:vAlign w:val="center"/>
          </w:tcPr>
          <w:p w14:paraId="1FFF5F32" w14:textId="77777777" w:rsidR="008972C3" w:rsidRPr="001D3992" w:rsidRDefault="00AA3E01" w:rsidP="00AA3E01">
            <w:pPr>
              <w:ind w:left="101"/>
              <w:rPr>
                <w:sz w:val="20"/>
                <w:szCs w:val="20"/>
                <w:lang w:val="fr-FR"/>
              </w:rPr>
            </w:pPr>
            <w:r w:rsidRPr="001D3992">
              <w:rPr>
                <w:sz w:val="20"/>
                <w:szCs w:val="20"/>
              </w:rPr>
              <w:t>Table text</w:t>
            </w:r>
          </w:p>
        </w:tc>
        <w:tc>
          <w:tcPr>
            <w:tcW w:w="3403" w:type="dxa"/>
            <w:vAlign w:val="center"/>
          </w:tcPr>
          <w:p w14:paraId="22F3CE1E" w14:textId="77777777" w:rsidR="008972C3" w:rsidRPr="001D3992" w:rsidRDefault="00AA3E01" w:rsidP="00AA3E01">
            <w:pPr>
              <w:ind w:left="101"/>
              <w:jc w:val="both"/>
              <w:rPr>
                <w:sz w:val="20"/>
                <w:szCs w:val="20"/>
              </w:rPr>
            </w:pPr>
            <w:r w:rsidRPr="001D3992">
              <w:rPr>
                <w:sz w:val="20"/>
                <w:szCs w:val="20"/>
              </w:rPr>
              <w:t>Table text</w:t>
            </w:r>
          </w:p>
        </w:tc>
        <w:tc>
          <w:tcPr>
            <w:tcW w:w="3402" w:type="dxa"/>
            <w:vMerge/>
            <w:vAlign w:val="center"/>
          </w:tcPr>
          <w:p w14:paraId="7E371D47" w14:textId="77777777" w:rsidR="008972C3" w:rsidRDefault="008972C3" w:rsidP="00AA3E01">
            <w:pPr>
              <w:jc w:val="both"/>
            </w:pPr>
          </w:p>
        </w:tc>
        <w:tc>
          <w:tcPr>
            <w:tcW w:w="2410" w:type="dxa"/>
            <w:vMerge/>
            <w:vAlign w:val="center"/>
          </w:tcPr>
          <w:p w14:paraId="236B1878" w14:textId="77777777" w:rsidR="008972C3" w:rsidRDefault="008972C3" w:rsidP="00AA3E01">
            <w:pPr>
              <w:jc w:val="both"/>
            </w:pPr>
          </w:p>
        </w:tc>
      </w:tr>
    </w:tbl>
    <w:p w14:paraId="4B19ADEB" w14:textId="77777777" w:rsidR="008972C3" w:rsidRDefault="008972C3" w:rsidP="008972C3">
      <w:pPr>
        <w:jc w:val="both"/>
      </w:pPr>
    </w:p>
    <w:p w14:paraId="3331E6EA" w14:textId="77777777" w:rsidR="008972C3" w:rsidRDefault="008972C3" w:rsidP="008972C3">
      <w:pPr>
        <w:pStyle w:val="Default"/>
        <w:rPr>
          <w:color w:val="auto"/>
        </w:rPr>
      </w:pPr>
    </w:p>
    <w:p w14:paraId="1C7470FB" w14:textId="77777777" w:rsidR="005F1386" w:rsidRPr="005F1386" w:rsidRDefault="005F1386" w:rsidP="005F1386">
      <w:pPr>
        <w:pStyle w:val="BodyText"/>
      </w:pPr>
    </w:p>
    <w:p w14:paraId="3A1F1C15" w14:textId="77777777" w:rsidR="00793577" w:rsidRDefault="00793577">
      <w:pPr>
        <w:spacing w:after="200" w:line="276" w:lineRule="auto"/>
        <w:rPr>
          <w:sz w:val="22"/>
        </w:rPr>
      </w:pPr>
    </w:p>
    <w:p w14:paraId="568535BB" w14:textId="77777777" w:rsidR="005F1386" w:rsidRDefault="005F1386">
      <w:pPr>
        <w:spacing w:after="200" w:line="276" w:lineRule="auto"/>
        <w:rPr>
          <w:sz w:val="22"/>
        </w:rPr>
        <w:sectPr w:rsidR="005F1386" w:rsidSect="00C716E5">
          <w:headerReference w:type="even" r:id="rId29"/>
          <w:headerReference w:type="default" r:id="rId30"/>
          <w:footerReference w:type="default" r:id="rId31"/>
          <w:headerReference w:type="first" r:id="rId32"/>
          <w:pgSz w:w="16838" w:h="11906" w:orient="landscape" w:code="9"/>
          <w:pgMar w:top="907" w:right="567" w:bottom="794" w:left="567" w:header="850" w:footer="850" w:gutter="0"/>
          <w:cols w:space="708"/>
          <w:docGrid w:linePitch="360"/>
        </w:sectPr>
      </w:pPr>
    </w:p>
    <w:p w14:paraId="4F6B3A8C" w14:textId="77777777" w:rsidR="006750F2" w:rsidRDefault="008D29F3" w:rsidP="00D75D42">
      <w:pPr>
        <w:pStyle w:val="Appendix"/>
      </w:pPr>
      <w:bookmarkStart w:id="272" w:name="_Toc442421852"/>
      <w:bookmarkStart w:id="273" w:name="_Toc442422419"/>
      <w:bookmarkStart w:id="274" w:name="_Toc63412095"/>
      <w:r>
        <w:lastRenderedPageBreak/>
        <w:t>EXAMPLE OF AN APPENDIX TITLE</w:t>
      </w:r>
      <w:bookmarkEnd w:id="272"/>
      <w:bookmarkEnd w:id="273"/>
      <w:bookmarkEnd w:id="274"/>
    </w:p>
    <w:p w14:paraId="5FB1F11D" w14:textId="77777777" w:rsidR="008972C3" w:rsidRDefault="00113D5B" w:rsidP="00113D5B">
      <w:pPr>
        <w:pStyle w:val="AppendixHead1"/>
      </w:pPr>
      <w:r>
        <w:t>APPENDIX HEADING 1</w:t>
      </w:r>
    </w:p>
    <w:p w14:paraId="487BC0B9" w14:textId="77777777" w:rsidR="00E20A7D" w:rsidRDefault="00E20A7D" w:rsidP="00E20A7D">
      <w:pPr>
        <w:pStyle w:val="Heading1separatationline"/>
      </w:pPr>
    </w:p>
    <w:p w14:paraId="4E9D5538" w14:textId="77777777" w:rsidR="00E20A7D" w:rsidRDefault="00492A8D" w:rsidP="00E20A7D">
      <w:pPr>
        <w:pStyle w:val="BodyText"/>
      </w:pPr>
      <w:r>
        <w:t>Body text</w:t>
      </w:r>
    </w:p>
    <w:p w14:paraId="04DB2149" w14:textId="77777777" w:rsidR="00E20A7D" w:rsidRDefault="00113D5B" w:rsidP="00113D5B">
      <w:pPr>
        <w:pStyle w:val="AppendixHead2"/>
      </w:pPr>
      <w:r>
        <w:t>APPENDIX HEADING 2</w:t>
      </w:r>
    </w:p>
    <w:p w14:paraId="65989C1F" w14:textId="77777777" w:rsidR="00113D5B" w:rsidRDefault="00113D5B" w:rsidP="00113D5B">
      <w:pPr>
        <w:pStyle w:val="Heading1separatationline"/>
      </w:pPr>
    </w:p>
    <w:p w14:paraId="2AAA50B7" w14:textId="77777777" w:rsidR="00113D5B" w:rsidRPr="00492A8D" w:rsidRDefault="00492A8D" w:rsidP="00113D5B">
      <w:pPr>
        <w:pStyle w:val="BodyText"/>
        <w:rPr>
          <w:b/>
        </w:rPr>
      </w:pPr>
      <w:r>
        <w:t>Body text</w:t>
      </w:r>
    </w:p>
    <w:p w14:paraId="62E75532" w14:textId="77777777" w:rsidR="00113D5B" w:rsidRDefault="0091590F" w:rsidP="00113D5B">
      <w:pPr>
        <w:pStyle w:val="AppendixHead3"/>
      </w:pPr>
      <w:r>
        <w:t>APPENDIX HEADING 3</w:t>
      </w:r>
    </w:p>
    <w:p w14:paraId="5FBC3B66" w14:textId="77777777" w:rsidR="00113D5B" w:rsidRDefault="00492A8D" w:rsidP="00113D5B">
      <w:pPr>
        <w:pStyle w:val="BodyText"/>
      </w:pPr>
      <w:r>
        <w:t>Body text</w:t>
      </w:r>
    </w:p>
    <w:p w14:paraId="533FA8E5" w14:textId="77777777" w:rsidR="00113D5B" w:rsidRDefault="0091590F" w:rsidP="0091590F">
      <w:pPr>
        <w:pStyle w:val="AppendixHead4"/>
      </w:pPr>
      <w:r>
        <w:t>Appendix Heading 4</w:t>
      </w:r>
    </w:p>
    <w:p w14:paraId="4C3F4829" w14:textId="77777777" w:rsidR="0091590F" w:rsidRPr="00113D5B" w:rsidRDefault="00492A8D" w:rsidP="0091590F">
      <w:pPr>
        <w:pStyle w:val="BodyText"/>
      </w:pPr>
      <w:r>
        <w:t>Body text</w:t>
      </w:r>
    </w:p>
    <w:p w14:paraId="32C0271C" w14:textId="77777777" w:rsidR="006750F2" w:rsidRDefault="006750F2">
      <w:pPr>
        <w:spacing w:after="200" w:line="276" w:lineRule="auto"/>
        <w:rPr>
          <w:rFonts w:asciiTheme="majorHAnsi" w:eastAsiaTheme="majorEastAsia" w:hAnsiTheme="majorHAnsi" w:cstheme="majorBidi"/>
          <w:b/>
          <w:bCs/>
          <w:i/>
          <w:caps/>
          <w:color w:val="407EC9"/>
          <w:sz w:val="28"/>
          <w:szCs w:val="24"/>
          <w:u w:val="single"/>
        </w:rPr>
      </w:pPr>
      <w:bookmarkStart w:id="275" w:name="_Toc434514870"/>
      <w:r>
        <w:br w:type="page"/>
      </w:r>
    </w:p>
    <w:p w14:paraId="10A92B53" w14:textId="77777777" w:rsidR="008972C3" w:rsidRPr="00CD75A0" w:rsidRDefault="00C33E20" w:rsidP="00DE2814">
      <w:pPr>
        <w:pStyle w:val="Annex"/>
      </w:pPr>
      <w:bookmarkStart w:id="276" w:name="_Toc63412096"/>
      <w:bookmarkEnd w:id="275"/>
      <w:r>
        <w:lastRenderedPageBreak/>
        <w:t>(</w:t>
      </w:r>
      <w:r w:rsidR="00914330">
        <w:rPr>
          <w:caps w:val="0"/>
        </w:rPr>
        <w:t>EXAMPLE ANNEX TITLE</w:t>
      </w:r>
      <w:r>
        <w:t>)</w:t>
      </w:r>
      <w:bookmarkEnd w:id="276"/>
    </w:p>
    <w:p w14:paraId="44EFD3F0" w14:textId="77777777" w:rsidR="008972C3" w:rsidRDefault="00BA0F98" w:rsidP="00F71135">
      <w:pPr>
        <w:pStyle w:val="AnnexBHead1"/>
      </w:pPr>
      <w:r>
        <w:t xml:space="preserve"> </w:t>
      </w:r>
      <w:r w:rsidR="00F71135">
        <w:t>Introduction</w:t>
      </w:r>
      <w:r w:rsidR="007D77AB">
        <w:t xml:space="preserve"> (Example Annex Heading 1)</w:t>
      </w:r>
    </w:p>
    <w:p w14:paraId="3FA26E49" w14:textId="77777777" w:rsidR="00BA0F98" w:rsidRPr="00BA0F98" w:rsidRDefault="00BA0F98" w:rsidP="00BA0F98">
      <w:pPr>
        <w:pStyle w:val="Heading1separatationline"/>
      </w:pPr>
    </w:p>
    <w:p w14:paraId="556DC707" w14:textId="77777777" w:rsidR="008972C3" w:rsidRDefault="007D77AB" w:rsidP="00793577">
      <w:pPr>
        <w:pStyle w:val="BodyText"/>
      </w:pPr>
      <w:r>
        <w:t>Body text</w:t>
      </w:r>
      <w:r w:rsidR="00E84229">
        <w:t>.</w:t>
      </w:r>
    </w:p>
    <w:p w14:paraId="6F792F95" w14:textId="77777777" w:rsidR="00C55EFB" w:rsidRDefault="00BA5754" w:rsidP="00FC378B">
      <w:pPr>
        <w:pStyle w:val="AnnexBHead2"/>
      </w:pPr>
      <w:r>
        <w:t xml:space="preserve"> Example of </w:t>
      </w:r>
      <w:r w:rsidR="00FC378B">
        <w:t>ANNEX HEADING Level 2</w:t>
      </w:r>
    </w:p>
    <w:p w14:paraId="17235161" w14:textId="77777777" w:rsidR="00FC378B" w:rsidRDefault="00FC378B" w:rsidP="00FC378B">
      <w:pPr>
        <w:pStyle w:val="Heading2separationline"/>
      </w:pPr>
    </w:p>
    <w:p w14:paraId="40F5BF98" w14:textId="77777777" w:rsidR="00FC378B" w:rsidRDefault="00492A8D" w:rsidP="00FC378B">
      <w:pPr>
        <w:pStyle w:val="BodyText"/>
      </w:pPr>
      <w:r>
        <w:t>Body text</w:t>
      </w:r>
    </w:p>
    <w:p w14:paraId="2EC3FD64" w14:textId="77777777" w:rsidR="00FC378B" w:rsidRDefault="00BA5754" w:rsidP="00E706E7">
      <w:pPr>
        <w:pStyle w:val="AnnexBHead3"/>
      </w:pPr>
      <w:r>
        <w:t xml:space="preserve">Example of </w:t>
      </w:r>
      <w:r w:rsidR="00E706E7">
        <w:t>annex heading level 3</w:t>
      </w:r>
    </w:p>
    <w:p w14:paraId="2FDCB0A2" w14:textId="77777777" w:rsidR="00E706E7" w:rsidRDefault="00492A8D" w:rsidP="00E706E7">
      <w:pPr>
        <w:pStyle w:val="BodyText"/>
      </w:pPr>
      <w:r>
        <w:t>Body text</w:t>
      </w:r>
    </w:p>
    <w:p w14:paraId="4070FF62" w14:textId="77777777" w:rsidR="00E706E7" w:rsidRDefault="00C5470E" w:rsidP="00E706E7">
      <w:pPr>
        <w:pStyle w:val="AnnexBHead4"/>
      </w:pPr>
      <w:r>
        <w:t xml:space="preserve">Example of </w:t>
      </w:r>
      <w:r w:rsidR="00BA5754">
        <w:t>A</w:t>
      </w:r>
      <w:r w:rsidR="00BA7C48">
        <w:t>nnex heading level 4</w:t>
      </w:r>
    </w:p>
    <w:p w14:paraId="4A0225D9" w14:textId="77777777" w:rsidR="00BA7C48" w:rsidRDefault="00492A8D" w:rsidP="00BA7C48">
      <w:pPr>
        <w:pStyle w:val="BodyText"/>
      </w:pPr>
      <w:r>
        <w:t>Body text</w:t>
      </w:r>
    </w:p>
    <w:p w14:paraId="4F72C81A" w14:textId="77777777" w:rsidR="0042565E" w:rsidRDefault="0042565E">
      <w:pPr>
        <w:spacing w:after="200" w:line="276" w:lineRule="auto"/>
        <w:rPr>
          <w:b/>
          <w:i/>
          <w:caps/>
          <w:color w:val="407EC9"/>
          <w:sz w:val="28"/>
          <w:u w:val="single"/>
        </w:rPr>
      </w:pPr>
      <w:r>
        <w:br w:type="page"/>
      </w:r>
    </w:p>
    <w:p w14:paraId="01737839" w14:textId="77777777" w:rsidR="00E818AD" w:rsidRDefault="00725CCA" w:rsidP="00344408">
      <w:pPr>
        <w:pStyle w:val="Annex"/>
        <w:rPr>
          <w:caps w:val="0"/>
        </w:rPr>
      </w:pPr>
      <w:bookmarkStart w:id="277" w:name="_Ref446317698"/>
      <w:bookmarkStart w:id="278" w:name="_Toc63412097"/>
      <w:r>
        <w:rPr>
          <w:caps w:val="0"/>
        </w:rPr>
        <w:lastRenderedPageBreak/>
        <w:t>PERMITTED COLOUR PALETTE</w:t>
      </w:r>
      <w:bookmarkEnd w:id="277"/>
      <w:bookmarkEnd w:id="278"/>
    </w:p>
    <w:p w14:paraId="45D7CFF7" w14:textId="77777777" w:rsidR="00E015AE" w:rsidRPr="00E015AE" w:rsidRDefault="00E015AE" w:rsidP="00E015AE">
      <w:pPr>
        <w:pStyle w:val="BodyText"/>
      </w:pPr>
      <w:r w:rsidRPr="00E015AE">
        <w:rPr>
          <w:noProof/>
          <w:lang w:eastAsia="en-GB"/>
        </w:rPr>
        <mc:AlternateContent>
          <mc:Choice Requires="wpg">
            <w:drawing>
              <wp:inline distT="0" distB="0" distL="0" distR="0" wp14:anchorId="0D53588D" wp14:editId="5178D3AA">
                <wp:extent cx="9029263" cy="4272581"/>
                <wp:effectExtent l="0" t="0" r="0" b="0"/>
                <wp:docPr id="94" name="Group 1"/>
                <wp:cNvGraphicFramePr/>
                <a:graphic xmlns:a="http://schemas.openxmlformats.org/drawingml/2006/main">
                  <a:graphicData uri="http://schemas.microsoft.com/office/word/2010/wordprocessingGroup">
                    <wpg:wgp>
                      <wpg:cNvGrpSpPr/>
                      <wpg:grpSpPr>
                        <a:xfrm>
                          <a:off x="0" y="0"/>
                          <a:ext cx="9029263" cy="4272581"/>
                          <a:chOff x="0" y="0"/>
                          <a:chExt cx="9029263" cy="4272581"/>
                        </a:xfrm>
                      </wpg:grpSpPr>
                      <wps:wsp>
                        <wps:cNvPr id="95" name="object 4"/>
                        <wps:cNvSpPr txBox="1"/>
                        <wps:spPr>
                          <a:xfrm>
                            <a:off x="0" y="0"/>
                            <a:ext cx="2495550" cy="3057525"/>
                          </a:xfrm>
                          <a:prstGeom prst="rect">
                            <a:avLst/>
                          </a:prstGeom>
                          <a:solidFill>
                            <a:srgbClr val="E6E7E8"/>
                          </a:solidFill>
                        </wps:spPr>
                        <wps:txbx>
                          <w:txbxContent>
                            <w:p w14:paraId="1B0C08C7" w14:textId="77777777" w:rsidR="00542240" w:rsidRDefault="00542240" w:rsidP="00E015AE">
                              <w:pPr>
                                <w:pStyle w:val="NormalWeb"/>
                                <w:ind w:left="144" w:right="374"/>
                                <w:rPr>
                                  <w:color w:val="414042"/>
                                  <w:spacing w:val="13"/>
                                  <w:kern w:val="24"/>
                                  <w:sz w:val="15"/>
                                  <w:szCs w:val="15"/>
                                </w:rPr>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9"/>
                                  <w:kern w:val="24"/>
                                  <w:sz w:val="15"/>
                                  <w:szCs w:val="15"/>
                                </w:rPr>
                                <w:t>IALA</w:t>
                              </w:r>
                              <w:r>
                                <w:rPr>
                                  <w:color w:val="414042"/>
                                  <w:spacing w:val="-3"/>
                                  <w:kern w:val="24"/>
                                  <w:sz w:val="15"/>
                                  <w:szCs w:val="15"/>
                                </w:rPr>
                                <w:t xml:space="preserve"> </w:t>
                              </w:r>
                              <w:r>
                                <w:rPr>
                                  <w:color w:val="414042"/>
                                  <w:spacing w:val="8"/>
                                  <w:kern w:val="24"/>
                                  <w:sz w:val="15"/>
                                  <w:szCs w:val="15"/>
                                </w:rPr>
                                <w:t>colour</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2"/>
                                  <w:kern w:val="24"/>
                                  <w:sz w:val="15"/>
                                  <w:szCs w:val="15"/>
                                </w:rPr>
                                <w:t>te</w:t>
                              </w:r>
                              <w:r>
                                <w:rPr>
                                  <w:color w:val="414042"/>
                                  <w:kern w:val="24"/>
                                  <w:sz w:val="15"/>
                                  <w:szCs w:val="15"/>
                                </w:rPr>
                                <w:t xml:space="preserve"> </w:t>
                              </w:r>
                              <w:r>
                                <w:rPr>
                                  <w:color w:val="414042"/>
                                  <w:spacing w:val="2"/>
                                  <w:kern w:val="24"/>
                                  <w:sz w:val="15"/>
                                  <w:szCs w:val="15"/>
                                </w:rPr>
                                <w:t>is</w:t>
                              </w:r>
                              <w:r>
                                <w:rPr>
                                  <w:color w:val="414042"/>
                                  <w:kern w:val="24"/>
                                  <w:sz w:val="15"/>
                                  <w:szCs w:val="15"/>
                                </w:rPr>
                                <w:t xml:space="preserve"> </w:t>
                              </w:r>
                              <w:r>
                                <w:rPr>
                                  <w:color w:val="414042"/>
                                  <w:spacing w:val="9"/>
                                  <w:kern w:val="24"/>
                                  <w:sz w:val="15"/>
                                  <w:szCs w:val="15"/>
                                </w:rPr>
                                <w:t>divided</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1"/>
                                  <w:kern w:val="24"/>
                                  <w:sz w:val="15"/>
                                  <w:szCs w:val="15"/>
                                </w:rPr>
                                <w:t>3</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0"/>
                                  <w:kern w:val="24"/>
                                  <w:sz w:val="15"/>
                                  <w:szCs w:val="15"/>
                                </w:rPr>
                                <w:t>tes</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di</w:t>
                              </w:r>
                              <w:r>
                                <w:rPr>
                                  <w:color w:val="414042"/>
                                  <w:kern w:val="24"/>
                                  <w:sz w:val="15"/>
                                  <w:szCs w:val="15"/>
                                </w:rPr>
                                <w:t>f</w:t>
                              </w:r>
                              <w:r>
                                <w:rPr>
                                  <w:color w:val="414042"/>
                                  <w:spacing w:val="5"/>
                                  <w:kern w:val="24"/>
                                  <w:sz w:val="15"/>
                                  <w:szCs w:val="15"/>
                                </w:rPr>
                                <w:t>fe</w:t>
                              </w:r>
                              <w:r>
                                <w:rPr>
                                  <w:color w:val="414042"/>
                                  <w:spacing w:val="2"/>
                                  <w:kern w:val="24"/>
                                  <w:sz w:val="15"/>
                                  <w:szCs w:val="15"/>
                                </w:rPr>
                                <w:t>r</w:t>
                              </w:r>
                              <w:r>
                                <w:rPr>
                                  <w:color w:val="414042"/>
                                  <w:spacing w:val="12"/>
                                  <w:kern w:val="24"/>
                                  <w:sz w:val="15"/>
                                  <w:szCs w:val="15"/>
                                </w:rPr>
                                <w:t>ent</w:t>
                              </w:r>
                              <w:r>
                                <w:rPr>
                                  <w:color w:val="414042"/>
                                  <w:kern w:val="24"/>
                                  <w:sz w:val="15"/>
                                  <w:szCs w:val="15"/>
                                </w:rPr>
                                <w:t xml:space="preserve"> </w:t>
                              </w:r>
                              <w:r>
                                <w:rPr>
                                  <w:color w:val="414042"/>
                                  <w:spacing w:val="5"/>
                                  <w:kern w:val="24"/>
                                  <w:sz w:val="15"/>
                                  <w:szCs w:val="15"/>
                                </w:rPr>
                                <w:t>level</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w:t>
                              </w:r>
                              <w:r>
                                <w:rPr>
                                  <w:color w:val="414042"/>
                                  <w:spacing w:val="7"/>
                                  <w:kern w:val="24"/>
                                  <w:sz w:val="15"/>
                                  <w:szCs w:val="15"/>
                                </w:rPr>
                                <w:t>hie</w:t>
                              </w:r>
                              <w:r>
                                <w:rPr>
                                  <w:color w:val="414042"/>
                                  <w:spacing w:val="4"/>
                                  <w:kern w:val="24"/>
                                  <w:sz w:val="15"/>
                                  <w:szCs w:val="15"/>
                                </w:rPr>
                                <w:t>r</w:t>
                              </w:r>
                              <w:r>
                                <w:rPr>
                                  <w:color w:val="414042"/>
                                  <w:spacing w:val="9"/>
                                  <w:kern w:val="24"/>
                                  <w:sz w:val="15"/>
                                  <w:szCs w:val="15"/>
                                </w:rPr>
                                <w:t>a</w:t>
                              </w:r>
                              <w:r>
                                <w:rPr>
                                  <w:color w:val="414042"/>
                                  <w:spacing w:val="5"/>
                                  <w:kern w:val="24"/>
                                  <w:sz w:val="15"/>
                                  <w:szCs w:val="15"/>
                                </w:rPr>
                                <w:t>rchy</w:t>
                              </w:r>
                              <w:r>
                                <w:rPr>
                                  <w:color w:val="414042"/>
                                  <w:kern w:val="24"/>
                                  <w:sz w:val="15"/>
                                  <w:szCs w:val="15"/>
                                </w:rPr>
                                <w:t xml:space="preserve"> </w:t>
                              </w:r>
                              <w:r>
                                <w:rPr>
                                  <w:color w:val="414042"/>
                                  <w:spacing w:val="9"/>
                                  <w:kern w:val="24"/>
                                  <w:sz w:val="15"/>
                                  <w:szCs w:val="15"/>
                                </w:rPr>
                                <w:t>tha</w:t>
                              </w:r>
                              <w:r>
                                <w:rPr>
                                  <w:color w:val="414042"/>
                                  <w:spacing w:val="5"/>
                                  <w:kern w:val="24"/>
                                  <w:sz w:val="15"/>
                                  <w:szCs w:val="15"/>
                                </w:rPr>
                                <w:t>t</w:t>
                              </w:r>
                              <w:r>
                                <w:rPr>
                                  <w:color w:val="414042"/>
                                  <w:kern w:val="24"/>
                                  <w:sz w:val="15"/>
                                  <w:szCs w:val="15"/>
                                </w:rPr>
                                <w:t xml:space="preserve"> </w:t>
                              </w:r>
                              <w:r>
                                <w:rPr>
                                  <w:color w:val="414042"/>
                                  <w:spacing w:val="11"/>
                                  <w:kern w:val="24"/>
                                  <w:sz w:val="15"/>
                                  <w:szCs w:val="15"/>
                                </w:rPr>
                                <w:t>has</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
                                  <w:kern w:val="24"/>
                                  <w:sz w:val="15"/>
                                  <w:szCs w:val="15"/>
                                </w:rPr>
                                <w:t>r</w:t>
                              </w:r>
                              <w:r>
                                <w:rPr>
                                  <w:color w:val="414042"/>
                                  <w:spacing w:val="13"/>
                                  <w:kern w:val="24"/>
                                  <w:sz w:val="15"/>
                                  <w:szCs w:val="15"/>
                                </w:rPr>
                                <w:t>espected.</w:t>
                              </w:r>
                            </w:p>
                            <w:p w14:paraId="37B9805A" w14:textId="77777777" w:rsidR="00542240" w:rsidRDefault="00542240" w:rsidP="00E015AE">
                              <w:pPr>
                                <w:pStyle w:val="NormalWeb"/>
                                <w:ind w:left="144" w:right="374"/>
                                <w:rPr>
                                  <w:sz w:val="24"/>
                                </w:rPr>
                              </w:pPr>
                            </w:p>
                            <w:p w14:paraId="627DD02A" w14:textId="77777777" w:rsidR="00542240" w:rsidRDefault="00542240" w:rsidP="00E015AE">
                              <w:pPr>
                                <w:pStyle w:val="NormalWeb"/>
                                <w:ind w:left="144"/>
                                <w:rPr>
                                  <w:color w:val="005D90"/>
                                  <w:spacing w:val="44"/>
                                  <w:kern w:val="24"/>
                                  <w:sz w:val="18"/>
                                  <w:szCs w:val="18"/>
                                </w:rPr>
                              </w:pPr>
                              <w:r>
                                <w:rPr>
                                  <w:color w:val="005D90"/>
                                  <w:spacing w:val="44"/>
                                  <w:kern w:val="24"/>
                                  <w:sz w:val="18"/>
                                  <w:szCs w:val="18"/>
                                </w:rPr>
                                <w:t>Corporate colours (Not shown)</w:t>
                              </w:r>
                            </w:p>
                            <w:p w14:paraId="0FA7C270" w14:textId="77777777" w:rsidR="00542240" w:rsidRDefault="00542240" w:rsidP="00E015AE">
                              <w:pPr>
                                <w:pStyle w:val="NormalWeb"/>
                                <w:ind w:left="144"/>
                              </w:pPr>
                            </w:p>
                            <w:p w14:paraId="31DAFABC" w14:textId="77777777" w:rsidR="00542240" w:rsidRDefault="00542240" w:rsidP="00E015AE">
                              <w:pPr>
                                <w:pStyle w:val="NormalWeb"/>
                                <w:ind w:left="144" w:right="504"/>
                              </w:pPr>
                              <w:r>
                                <w:rPr>
                                  <w:color w:val="414042"/>
                                  <w:spacing w:val="-8"/>
                                  <w:kern w:val="24"/>
                                  <w:sz w:val="15"/>
                                  <w:szCs w:val="15"/>
                                </w:rPr>
                                <w:t>IAL</w:t>
                              </w:r>
                              <w:r>
                                <w:rPr>
                                  <w:color w:val="414042"/>
                                  <w:spacing w:val="-20"/>
                                  <w:kern w:val="24"/>
                                  <w:sz w:val="15"/>
                                  <w:szCs w:val="15"/>
                                </w:rPr>
                                <w:t>A</w:t>
                              </w:r>
                              <w:r>
                                <w:rPr>
                                  <w:color w:val="414042"/>
                                  <w:spacing w:val="-24"/>
                                  <w:kern w:val="24"/>
                                  <w:sz w:val="15"/>
                                  <w:szCs w:val="15"/>
                                </w:rPr>
                                <w:t>’</w:t>
                              </w:r>
                              <w:r>
                                <w:rPr>
                                  <w:color w:val="414042"/>
                                  <w:spacing w:val="7"/>
                                  <w:kern w:val="24"/>
                                  <w:sz w:val="15"/>
                                  <w:szCs w:val="15"/>
                                </w:rPr>
                                <w:t>s</w:t>
                              </w:r>
                              <w:r>
                                <w:rPr>
                                  <w:color w:val="414042"/>
                                  <w:kern w:val="24"/>
                                  <w:sz w:val="15"/>
                                  <w:szCs w:val="15"/>
                                </w:rPr>
                                <w:t xml:space="preserve"> </w:t>
                              </w:r>
                              <w:r>
                                <w:rPr>
                                  <w:color w:val="414042"/>
                                  <w:spacing w:val="11"/>
                                  <w:kern w:val="24"/>
                                  <w:sz w:val="15"/>
                                  <w:szCs w:val="15"/>
                                </w:rPr>
                                <w:t>corpo</w:t>
                              </w:r>
                              <w:r>
                                <w:rPr>
                                  <w:color w:val="414042"/>
                                  <w:spacing w:val="6"/>
                                  <w:kern w:val="24"/>
                                  <w:sz w:val="15"/>
                                  <w:szCs w:val="15"/>
                                </w:rPr>
                                <w:t>r</w:t>
                              </w:r>
                              <w:r>
                                <w:rPr>
                                  <w:color w:val="414042"/>
                                  <w:spacing w:val="11"/>
                                  <w:kern w:val="24"/>
                                  <w:sz w:val="15"/>
                                  <w:szCs w:val="15"/>
                                </w:rPr>
                                <w:t>a</w:t>
                              </w:r>
                              <w:r>
                                <w:rPr>
                                  <w:color w:val="414042"/>
                                  <w:spacing w:val="12"/>
                                  <w:kern w:val="24"/>
                                  <w:sz w:val="15"/>
                                  <w:szCs w:val="15"/>
                                </w:rPr>
                                <w:t>te</w:t>
                              </w:r>
                              <w:r>
                                <w:rPr>
                                  <w:color w:val="414042"/>
                                  <w:kern w:val="24"/>
                                  <w:sz w:val="15"/>
                                  <w:szCs w:val="15"/>
                                </w:rPr>
                                <w:t xml:space="preserve"> </w:t>
                              </w:r>
                              <w:r>
                                <w:rPr>
                                  <w:color w:val="414042"/>
                                  <w:spacing w:val="8"/>
                                  <w:kern w:val="24"/>
                                  <w:sz w:val="15"/>
                                  <w:szCs w:val="15"/>
                                </w:rPr>
                                <w:t>colour</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2"/>
                                  <w:kern w:val="24"/>
                                  <w:sz w:val="15"/>
                                  <w:szCs w:val="15"/>
                                </w:rPr>
                                <w:t>te</w:t>
                              </w:r>
                              <w:r>
                                <w:rPr>
                                  <w:color w:val="414042"/>
                                  <w:kern w:val="24"/>
                                  <w:sz w:val="15"/>
                                  <w:szCs w:val="15"/>
                                </w:rPr>
                                <w:t xml:space="preserve"> </w:t>
                              </w:r>
                              <w:r>
                                <w:rPr>
                                  <w:color w:val="414042"/>
                                  <w:spacing w:val="2"/>
                                  <w:kern w:val="24"/>
                                  <w:sz w:val="15"/>
                                  <w:szCs w:val="15"/>
                                </w:rPr>
                                <w:t>is</w:t>
                              </w:r>
                              <w:r>
                                <w:rPr>
                                  <w:color w:val="414042"/>
                                  <w:kern w:val="24"/>
                                  <w:sz w:val="15"/>
                                  <w:szCs w:val="15"/>
                                </w:rPr>
                                <w:t xml:space="preserve"> </w:t>
                              </w:r>
                              <w:r>
                                <w:rPr>
                                  <w:color w:val="414042"/>
                                  <w:spacing w:val="6"/>
                                  <w:kern w:val="24"/>
                                  <w:sz w:val="15"/>
                                  <w:szCs w:val="15"/>
                                </w:rPr>
                                <w:t>di</w:t>
                              </w:r>
                              <w:r>
                                <w:rPr>
                                  <w:color w:val="414042"/>
                                  <w:spacing w:val="3"/>
                                  <w:kern w:val="24"/>
                                  <w:sz w:val="15"/>
                                  <w:szCs w:val="15"/>
                                </w:rPr>
                                <w:t>r</w:t>
                              </w:r>
                              <w:r>
                                <w:rPr>
                                  <w:color w:val="414042"/>
                                  <w:spacing w:val="5"/>
                                  <w:kern w:val="24"/>
                                  <w:sz w:val="15"/>
                                  <w:szCs w:val="15"/>
                                </w:rPr>
                                <w:t>ectly</w:t>
                              </w:r>
                              <w:r>
                                <w:rPr>
                                  <w:color w:val="414042"/>
                                  <w:kern w:val="24"/>
                                  <w:sz w:val="15"/>
                                  <w:szCs w:val="15"/>
                                </w:rPr>
                                <w:t xml:space="preserve"> </w:t>
                              </w:r>
                              <w:r>
                                <w:rPr>
                                  <w:color w:val="414042"/>
                                  <w:spacing w:val="5"/>
                                  <w:kern w:val="24"/>
                                  <w:sz w:val="15"/>
                                  <w:szCs w:val="15"/>
                                </w:rPr>
                                <w:t>inspi</w:t>
                              </w:r>
                              <w:r>
                                <w:rPr>
                                  <w:color w:val="414042"/>
                                  <w:spacing w:val="2"/>
                                  <w:kern w:val="24"/>
                                  <w:sz w:val="15"/>
                                  <w:szCs w:val="15"/>
                                </w:rPr>
                                <w:t>r</w:t>
                              </w:r>
                              <w:r>
                                <w:rPr>
                                  <w:color w:val="414042"/>
                                  <w:spacing w:val="19"/>
                                  <w:kern w:val="24"/>
                                  <w:sz w:val="15"/>
                                  <w:szCs w:val="15"/>
                                </w:rPr>
                                <w:t>ed</w:t>
                              </w:r>
                              <w:r>
                                <w:rPr>
                                  <w:color w:val="414042"/>
                                  <w:spacing w:val="10"/>
                                  <w:kern w:val="24"/>
                                  <w:sz w:val="15"/>
                                  <w:szCs w:val="15"/>
                                </w:rPr>
                                <w:t xml:space="preserve"> </w:t>
                              </w:r>
                              <w:r>
                                <w:rPr>
                                  <w:color w:val="414042"/>
                                  <w:spacing w:val="-2"/>
                                  <w:kern w:val="24"/>
                                  <w:sz w:val="15"/>
                                  <w:szCs w:val="15"/>
                                </w:rPr>
                                <w:t>f</w:t>
                              </w:r>
                              <w:r>
                                <w:rPr>
                                  <w:color w:val="414042"/>
                                  <w:spacing w:val="-5"/>
                                  <w:kern w:val="24"/>
                                  <w:sz w:val="15"/>
                                  <w:szCs w:val="15"/>
                                </w:rPr>
                                <w:t>r</w:t>
                              </w:r>
                              <w:r>
                                <w:rPr>
                                  <w:color w:val="414042"/>
                                  <w:spacing w:val="15"/>
                                  <w:kern w:val="24"/>
                                  <w:sz w:val="15"/>
                                  <w:szCs w:val="15"/>
                                </w:rPr>
                                <w:t>om</w:t>
                              </w:r>
                              <w:r>
                                <w:rPr>
                                  <w:color w:val="414042"/>
                                  <w:kern w:val="24"/>
                                  <w:sz w:val="15"/>
                                  <w:szCs w:val="15"/>
                                </w:rPr>
                                <w:t xml:space="preserve"> </w:t>
                              </w:r>
                              <w:r>
                                <w:rPr>
                                  <w:color w:val="414042"/>
                                  <w:spacing w:val="12"/>
                                  <w:kern w:val="24"/>
                                  <w:sz w:val="15"/>
                                  <w:szCs w:val="15"/>
                                </w:rPr>
                                <w:t>the</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0"/>
                                  <w:kern w:val="24"/>
                                  <w:sz w:val="15"/>
                                  <w:szCs w:val="15"/>
                                </w:rPr>
                                <w:t>our</w:t>
                              </w:r>
                              <w:r>
                                <w:rPr>
                                  <w:color w:val="414042"/>
                                  <w:kern w:val="24"/>
                                  <w:sz w:val="15"/>
                                  <w:szCs w:val="15"/>
                                </w:rPr>
                                <w:t xml:space="preserve"> </w:t>
                              </w:r>
                              <w:r>
                                <w:rPr>
                                  <w:color w:val="414042"/>
                                  <w:spacing w:val="9"/>
                                  <w:kern w:val="24"/>
                                  <w:sz w:val="15"/>
                                  <w:szCs w:val="15"/>
                                </w:rPr>
                                <w:t>logotype:</w:t>
                              </w:r>
                            </w:p>
                            <w:p w14:paraId="38D1D30B" w14:textId="77777777" w:rsidR="00542240" w:rsidRDefault="00542240" w:rsidP="0038791B">
                              <w:pPr>
                                <w:pStyle w:val="ListParagraph"/>
                                <w:numPr>
                                  <w:ilvl w:val="0"/>
                                  <w:numId w:val="32"/>
                                </w:numPr>
                                <w:tabs>
                                  <w:tab w:val="left" w:pos="229"/>
                                </w:tabs>
                                <w:rPr>
                                  <w:rFonts w:eastAsia="Times New Roman"/>
                                  <w:color w:val="414042"/>
                                  <w:sz w:val="15"/>
                                </w:rPr>
                              </w:pPr>
                              <w:r>
                                <w:rPr>
                                  <w:color w:val="414042"/>
                                  <w:spacing w:val="8"/>
                                  <w:kern w:val="24"/>
                                  <w:sz w:val="15"/>
                                  <w:szCs w:val="15"/>
                                </w:rPr>
                                <w:t xml:space="preserve">dark </w:t>
                              </w:r>
                              <w:r>
                                <w:rPr>
                                  <w:color w:val="414042"/>
                                  <w:spacing w:val="11"/>
                                  <w:kern w:val="24"/>
                                  <w:sz w:val="15"/>
                                  <w:szCs w:val="15"/>
                                </w:rPr>
                                <w:t>blue</w:t>
                              </w:r>
                            </w:p>
                            <w:p w14:paraId="649A112E" w14:textId="77777777" w:rsidR="00542240" w:rsidRDefault="00542240" w:rsidP="0038791B">
                              <w:pPr>
                                <w:pStyle w:val="ListParagraph"/>
                                <w:numPr>
                                  <w:ilvl w:val="0"/>
                                  <w:numId w:val="32"/>
                                </w:numPr>
                                <w:tabs>
                                  <w:tab w:val="left" w:pos="229"/>
                                </w:tabs>
                                <w:rPr>
                                  <w:rFonts w:eastAsia="Times New Roman"/>
                                  <w:color w:val="414042"/>
                                  <w:sz w:val="15"/>
                                </w:rPr>
                              </w:pPr>
                              <w:r>
                                <w:rPr>
                                  <w:color w:val="414042"/>
                                  <w:spacing w:val="6"/>
                                  <w:kern w:val="24"/>
                                  <w:sz w:val="15"/>
                                  <w:szCs w:val="15"/>
                                </w:rPr>
                                <w:t>white</w:t>
                              </w:r>
                            </w:p>
                            <w:p w14:paraId="0591F6CB" w14:textId="77777777" w:rsidR="00542240" w:rsidRDefault="00542240" w:rsidP="0038791B">
                              <w:pPr>
                                <w:pStyle w:val="ListParagraph"/>
                                <w:numPr>
                                  <w:ilvl w:val="0"/>
                                  <w:numId w:val="32"/>
                                </w:numPr>
                                <w:tabs>
                                  <w:tab w:val="left" w:pos="229"/>
                                </w:tabs>
                                <w:rPr>
                                  <w:rFonts w:eastAsia="Times New Roman"/>
                                  <w:color w:val="414042"/>
                                  <w:sz w:val="15"/>
                                </w:rPr>
                              </w:pPr>
                              <w:r>
                                <w:rPr>
                                  <w:color w:val="414042"/>
                                  <w:spacing w:val="5"/>
                                  <w:kern w:val="24"/>
                                  <w:sz w:val="15"/>
                                  <w:szCs w:val="15"/>
                                </w:rPr>
                                <w:t>yellow</w:t>
                              </w:r>
                            </w:p>
                            <w:p w14:paraId="4BB57E7F" w14:textId="77777777" w:rsidR="00542240" w:rsidRDefault="00542240" w:rsidP="0038791B">
                              <w:pPr>
                                <w:pStyle w:val="ListParagraph"/>
                                <w:numPr>
                                  <w:ilvl w:val="0"/>
                                  <w:numId w:val="32"/>
                                </w:numPr>
                                <w:tabs>
                                  <w:tab w:val="left" w:pos="229"/>
                                </w:tabs>
                                <w:rPr>
                                  <w:rFonts w:eastAsia="Times New Roman"/>
                                  <w:color w:val="414042"/>
                                  <w:sz w:val="15"/>
                                </w:rPr>
                              </w:pPr>
                              <w:r>
                                <w:rPr>
                                  <w:color w:val="414042"/>
                                  <w:spacing w:val="14"/>
                                  <w:kern w:val="24"/>
                                  <w:sz w:val="15"/>
                                  <w:szCs w:val="15"/>
                                </w:rPr>
                                <w:t>g</w:t>
                              </w:r>
                              <w:r>
                                <w:rPr>
                                  <w:color w:val="414042"/>
                                  <w:spacing w:val="7"/>
                                  <w:kern w:val="24"/>
                                  <w:sz w:val="15"/>
                                  <w:szCs w:val="15"/>
                                </w:rPr>
                                <w:t>r</w:t>
                              </w:r>
                              <w:r>
                                <w:rPr>
                                  <w:color w:val="414042"/>
                                  <w:spacing w:val="10"/>
                                  <w:kern w:val="24"/>
                                  <w:sz w:val="15"/>
                                  <w:szCs w:val="15"/>
                                </w:rPr>
                                <w:t>adient</w:t>
                              </w:r>
                              <w:r>
                                <w:rPr>
                                  <w:color w:val="414042"/>
                                  <w:kern w:val="24"/>
                                  <w:sz w:val="15"/>
                                  <w:szCs w:val="15"/>
                                </w:rPr>
                                <w:t xml:space="preserve"> </w:t>
                              </w:r>
                              <w:r>
                                <w:rPr>
                                  <w:color w:val="414042"/>
                                  <w:spacing w:val="11"/>
                                  <w:kern w:val="24"/>
                                  <w:sz w:val="15"/>
                                  <w:szCs w:val="15"/>
                                </w:rPr>
                                <w:t>blue</w:t>
                              </w:r>
                            </w:p>
                            <w:p w14:paraId="0CC2A32F" w14:textId="77777777" w:rsidR="00542240" w:rsidRDefault="00542240" w:rsidP="00E015AE">
                              <w:pPr>
                                <w:pStyle w:val="NormalWeb"/>
                                <w:ind w:left="144"/>
                                <w:rPr>
                                  <w:color w:val="005D90"/>
                                  <w:spacing w:val="6"/>
                                  <w:kern w:val="24"/>
                                  <w:sz w:val="18"/>
                                  <w:szCs w:val="18"/>
                                </w:rPr>
                              </w:pPr>
                            </w:p>
                            <w:p w14:paraId="21FAFBC5" w14:textId="77777777" w:rsidR="00542240" w:rsidRDefault="00542240" w:rsidP="00E015AE">
                              <w:pPr>
                                <w:pStyle w:val="NormalWeb"/>
                                <w:ind w:left="144"/>
                                <w:rPr>
                                  <w:color w:val="005D90"/>
                                  <w:spacing w:val="6"/>
                                  <w:kern w:val="24"/>
                                  <w:sz w:val="18"/>
                                  <w:szCs w:val="18"/>
                                </w:rPr>
                              </w:pPr>
                              <w:r>
                                <w:rPr>
                                  <w:color w:val="005D90"/>
                                  <w:spacing w:val="6"/>
                                  <w:kern w:val="24"/>
                                  <w:sz w:val="18"/>
                                  <w:szCs w:val="18"/>
                                </w:rPr>
                                <w:t>Primary &amp; secondary colours</w:t>
                              </w:r>
                            </w:p>
                            <w:p w14:paraId="34998929" w14:textId="77777777" w:rsidR="00542240" w:rsidRDefault="00542240" w:rsidP="00E015AE">
                              <w:pPr>
                                <w:pStyle w:val="NormalWeb"/>
                                <w:ind w:left="144"/>
                                <w:rPr>
                                  <w:rFonts w:eastAsiaTheme="minorEastAsia"/>
                                </w:rPr>
                              </w:pPr>
                            </w:p>
                            <w:p w14:paraId="012FC683" w14:textId="77777777" w:rsidR="00542240" w:rsidRDefault="00542240" w:rsidP="00E015AE">
                              <w:pPr>
                                <w:pStyle w:val="NormalWeb"/>
                                <w:spacing w:after="120"/>
                                <w:ind w:left="144" w:right="245"/>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6"/>
                                  <w:kern w:val="24"/>
                                  <w:sz w:val="15"/>
                                  <w:szCs w:val="15"/>
                                </w:rPr>
                                <w:t>primary</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9"/>
                                  <w:kern w:val="24"/>
                                  <w:sz w:val="15"/>
                                  <w:szCs w:val="15"/>
                                </w:rPr>
                                <w:t>a</w:t>
                              </w:r>
                              <w:r>
                                <w:rPr>
                                  <w:color w:val="414042"/>
                                  <w:spacing w:val="5"/>
                                  <w:kern w:val="24"/>
                                  <w:sz w:val="15"/>
                                  <w:szCs w:val="15"/>
                                </w:rPr>
                                <w:t>r</w:t>
                              </w:r>
                              <w:r>
                                <w:rPr>
                                  <w:color w:val="414042"/>
                                  <w:spacing w:val="17"/>
                                  <w:kern w:val="24"/>
                                  <w:sz w:val="15"/>
                                  <w:szCs w:val="15"/>
                                </w:rPr>
                                <w:t>e</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1"/>
                                  <w:kern w:val="24"/>
                                  <w:sz w:val="15"/>
                                  <w:szCs w:val="15"/>
                                </w:rPr>
                                <w:t>applied</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2"/>
                                  <w:kern w:val="24"/>
                                  <w:sz w:val="15"/>
                                  <w:szCs w:val="15"/>
                                </w:rPr>
                                <w:t>complement</w:t>
                              </w:r>
                              <w:r>
                                <w:rPr>
                                  <w:color w:val="414042"/>
                                  <w:spacing w:val="5"/>
                                  <w:kern w:val="24"/>
                                  <w:sz w:val="15"/>
                                  <w:szCs w:val="15"/>
                                </w:rPr>
                                <w:t xml:space="preserve"> </w:t>
                              </w:r>
                              <w:r>
                                <w:rPr>
                                  <w:color w:val="414042"/>
                                  <w:spacing w:val="4"/>
                                  <w:kern w:val="24"/>
                                  <w:sz w:val="15"/>
                                  <w:szCs w:val="15"/>
                                </w:rPr>
                                <w:t>with</w:t>
                              </w:r>
                              <w:r>
                                <w:rPr>
                                  <w:color w:val="414042"/>
                                  <w:kern w:val="24"/>
                                  <w:sz w:val="15"/>
                                  <w:szCs w:val="15"/>
                                </w:rPr>
                                <w:t xml:space="preserve"> </w:t>
                              </w:r>
                              <w:r>
                                <w:rPr>
                                  <w:color w:val="414042"/>
                                  <w:spacing w:val="12"/>
                                  <w:kern w:val="24"/>
                                  <w:sz w:val="15"/>
                                  <w:szCs w:val="15"/>
                                </w:rPr>
                                <w:t>the</w:t>
                              </w:r>
                              <w:r>
                                <w:rPr>
                                  <w:color w:val="414042"/>
                                  <w:kern w:val="24"/>
                                  <w:sz w:val="15"/>
                                  <w:szCs w:val="15"/>
                                </w:rPr>
                                <w:t xml:space="preserve"> </w:t>
                              </w:r>
                              <w:r>
                                <w:rPr>
                                  <w:color w:val="414042"/>
                                  <w:spacing w:val="11"/>
                                  <w:kern w:val="24"/>
                                  <w:sz w:val="15"/>
                                  <w:szCs w:val="15"/>
                                </w:rPr>
                                <w:t>corpo</w:t>
                              </w:r>
                              <w:r>
                                <w:rPr>
                                  <w:color w:val="414042"/>
                                  <w:spacing w:val="6"/>
                                  <w:kern w:val="24"/>
                                  <w:sz w:val="15"/>
                                  <w:szCs w:val="15"/>
                                </w:rPr>
                                <w:t>r</w:t>
                              </w:r>
                              <w:r>
                                <w:rPr>
                                  <w:color w:val="414042"/>
                                  <w:spacing w:val="11"/>
                                  <w:kern w:val="24"/>
                                  <w:sz w:val="15"/>
                                  <w:szCs w:val="15"/>
                                </w:rPr>
                                <w:t>a</w:t>
                              </w:r>
                              <w:r>
                                <w:rPr>
                                  <w:color w:val="414042"/>
                                  <w:spacing w:val="12"/>
                                  <w:kern w:val="24"/>
                                  <w:sz w:val="15"/>
                                  <w:szCs w:val="15"/>
                                </w:rPr>
                                <w:t>te</w:t>
                              </w:r>
                              <w:r>
                                <w:rPr>
                                  <w:color w:val="414042"/>
                                  <w:kern w:val="24"/>
                                  <w:sz w:val="15"/>
                                  <w:szCs w:val="15"/>
                                </w:rPr>
                                <w:t xml:space="preserve"> </w:t>
                              </w:r>
                              <w:r>
                                <w:rPr>
                                  <w:color w:val="414042"/>
                                  <w:spacing w:val="7"/>
                                  <w:kern w:val="24"/>
                                  <w:sz w:val="15"/>
                                  <w:szCs w:val="15"/>
                                </w:rPr>
                                <w:t>colours.</w:t>
                              </w:r>
                            </w:p>
                            <w:p w14:paraId="20DF3030" w14:textId="77777777" w:rsidR="00542240" w:rsidRDefault="00542240" w:rsidP="00E015AE">
                              <w:pPr>
                                <w:pStyle w:val="NormalWeb"/>
                                <w:spacing w:after="120"/>
                                <w:ind w:left="144" w:right="374"/>
                              </w:pPr>
                              <w:r>
                                <w:rPr>
                                  <w:color w:val="414042"/>
                                  <w:spacing w:val="-9"/>
                                  <w:kern w:val="24"/>
                                  <w:sz w:val="15"/>
                                  <w:szCs w:val="15"/>
                                </w:rPr>
                                <w:t>T</w:t>
                              </w:r>
                              <w:r>
                                <w:rPr>
                                  <w:color w:val="414042"/>
                                  <w:spacing w:val="5"/>
                                  <w:kern w:val="24"/>
                                  <w:sz w:val="15"/>
                                  <w:szCs w:val="15"/>
                                </w:rPr>
                                <w:t>his</w:t>
                              </w:r>
                              <w:r>
                                <w:rPr>
                                  <w:color w:val="414042"/>
                                  <w:kern w:val="24"/>
                                  <w:sz w:val="15"/>
                                  <w:szCs w:val="15"/>
                                </w:rPr>
                                <w:t xml:space="preserve"> </w:t>
                              </w:r>
                              <w:r>
                                <w:rPr>
                                  <w:color w:val="414042"/>
                                  <w:spacing w:val="13"/>
                                  <w:kern w:val="24"/>
                                  <w:sz w:val="15"/>
                                  <w:szCs w:val="15"/>
                                </w:rPr>
                                <w:t>second</w:t>
                              </w:r>
                              <w:r>
                                <w:rPr>
                                  <w:color w:val="414042"/>
                                  <w:kern w:val="24"/>
                                  <w:sz w:val="15"/>
                                  <w:szCs w:val="15"/>
                                </w:rPr>
                                <w:t xml:space="preserve"> </w:t>
                              </w:r>
                              <w:r>
                                <w:rPr>
                                  <w:color w:val="414042"/>
                                  <w:spacing w:val="5"/>
                                  <w:kern w:val="24"/>
                                  <w:sz w:val="15"/>
                                  <w:szCs w:val="15"/>
                                </w:rPr>
                                <w:t>level</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7"/>
                                  <w:kern w:val="24"/>
                                  <w:sz w:val="15"/>
                                  <w:szCs w:val="15"/>
                                </w:rPr>
                                <w:t>gives</w:t>
                              </w:r>
                              <w:r>
                                <w:rPr>
                                  <w:color w:val="414042"/>
                                  <w:kern w:val="24"/>
                                  <w:sz w:val="15"/>
                                  <w:szCs w:val="15"/>
                                </w:rPr>
                                <w:t xml:space="preserve"> </w:t>
                              </w:r>
                              <w:r>
                                <w:rPr>
                                  <w:color w:val="414042"/>
                                  <w:spacing w:val="7"/>
                                  <w:kern w:val="24"/>
                                  <w:sz w:val="15"/>
                                  <w:szCs w:val="15"/>
                                </w:rPr>
                                <w:t>rhythm</w:t>
                              </w:r>
                              <w:r>
                                <w:rPr>
                                  <w:color w:val="414042"/>
                                  <w:kern w:val="24"/>
                                  <w:sz w:val="15"/>
                                  <w:szCs w:val="15"/>
                                </w:rPr>
                                <w:t xml:space="preserve"> </w:t>
                              </w:r>
                              <w:r>
                                <w:rPr>
                                  <w:color w:val="414042"/>
                                  <w:spacing w:val="15"/>
                                  <w:kern w:val="24"/>
                                  <w:sz w:val="15"/>
                                  <w:szCs w:val="15"/>
                                </w:rPr>
                                <w:t>and</w:t>
                              </w:r>
                              <w:r>
                                <w:rPr>
                                  <w:color w:val="414042"/>
                                  <w:kern w:val="24"/>
                                  <w:sz w:val="15"/>
                                  <w:szCs w:val="15"/>
                                </w:rPr>
                                <w:t xml:space="preserve"> </w:t>
                              </w:r>
                              <w:r>
                                <w:rPr>
                                  <w:color w:val="414042"/>
                                  <w:spacing w:val="10"/>
                                  <w:kern w:val="24"/>
                                  <w:sz w:val="15"/>
                                  <w:szCs w:val="15"/>
                                </w:rPr>
                                <w:t>helps</w:t>
                              </w:r>
                              <w:r>
                                <w:rPr>
                                  <w:color w:val="414042"/>
                                  <w:spacing w:val="5"/>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4"/>
                                  <w:kern w:val="24"/>
                                  <w:sz w:val="15"/>
                                  <w:szCs w:val="15"/>
                                </w:rPr>
                                <w:t>segment</w:t>
                              </w:r>
                              <w:r>
                                <w:rPr>
                                  <w:color w:val="414042"/>
                                  <w:kern w:val="24"/>
                                  <w:sz w:val="15"/>
                                  <w:szCs w:val="15"/>
                                </w:rPr>
                                <w:t xml:space="preserve"> </w:t>
                              </w:r>
                              <w:r>
                                <w:rPr>
                                  <w:color w:val="414042"/>
                                  <w:spacing w:val="10"/>
                                  <w:kern w:val="24"/>
                                  <w:sz w:val="15"/>
                                  <w:szCs w:val="15"/>
                                </w:rPr>
                                <w:t>our</w:t>
                              </w:r>
                              <w:r>
                                <w:rPr>
                                  <w:color w:val="414042"/>
                                  <w:kern w:val="24"/>
                                  <w:sz w:val="15"/>
                                  <w:szCs w:val="15"/>
                                </w:rPr>
                                <w:t xml:space="preserve"> </w:t>
                              </w:r>
                              <w:r>
                                <w:rPr>
                                  <w:color w:val="414042"/>
                                  <w:spacing w:val="9"/>
                                  <w:kern w:val="24"/>
                                  <w:sz w:val="15"/>
                                  <w:szCs w:val="15"/>
                                </w:rPr>
                                <w:t>public</w:t>
                              </w:r>
                              <w:r>
                                <w:rPr>
                                  <w:color w:val="414042"/>
                                  <w:spacing w:val="7"/>
                                  <w:kern w:val="24"/>
                                  <w:sz w:val="15"/>
                                  <w:szCs w:val="15"/>
                                </w:rPr>
                                <w:t>a</w:t>
                              </w:r>
                              <w:r>
                                <w:rPr>
                                  <w:color w:val="414042"/>
                                  <w:spacing w:val="6"/>
                                  <w:kern w:val="24"/>
                                  <w:sz w:val="15"/>
                                  <w:szCs w:val="15"/>
                                </w:rPr>
                                <w:t>tions.</w:t>
                              </w:r>
                            </w:p>
                            <w:p w14:paraId="2D485571" w14:textId="77777777" w:rsidR="00542240" w:rsidRDefault="00542240" w:rsidP="00E015AE">
                              <w:pPr>
                                <w:pStyle w:val="NormalWeb"/>
                                <w:spacing w:after="120"/>
                                <w:ind w:left="144" w:right="734"/>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10"/>
                                  <w:kern w:val="24"/>
                                  <w:sz w:val="15"/>
                                  <w:szCs w:val="15"/>
                                </w:rPr>
                                <w:t>secondary</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9"/>
                                  <w:kern w:val="24"/>
                                  <w:sz w:val="15"/>
                                  <w:szCs w:val="15"/>
                                </w:rPr>
                                <w:t>a</w:t>
                              </w:r>
                              <w:r>
                                <w:rPr>
                                  <w:color w:val="414042"/>
                                  <w:spacing w:val="5"/>
                                  <w:kern w:val="24"/>
                                  <w:sz w:val="15"/>
                                  <w:szCs w:val="15"/>
                                </w:rPr>
                                <w:t>r</w:t>
                              </w:r>
                              <w:r>
                                <w:rPr>
                                  <w:color w:val="414042"/>
                                  <w:spacing w:val="17"/>
                                  <w:kern w:val="24"/>
                                  <w:sz w:val="15"/>
                                  <w:szCs w:val="15"/>
                                </w:rPr>
                                <w:t>e</w:t>
                              </w:r>
                              <w:r>
                                <w:rPr>
                                  <w:color w:val="414042"/>
                                  <w:kern w:val="24"/>
                                  <w:sz w:val="15"/>
                                  <w:szCs w:val="15"/>
                                </w:rPr>
                                <w:t xml:space="preserve"> </w:t>
                              </w:r>
                              <w:r>
                                <w:rPr>
                                  <w:color w:val="414042"/>
                                  <w:spacing w:val="14"/>
                                  <w:kern w:val="24"/>
                                  <w:sz w:val="15"/>
                                  <w:szCs w:val="15"/>
                                </w:rPr>
                                <w:t>used</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7"/>
                                  <w:kern w:val="24"/>
                                  <w:sz w:val="15"/>
                                  <w:szCs w:val="15"/>
                                </w:rPr>
                                <w:t>highlight</w:t>
                              </w:r>
                              <w:r>
                                <w:rPr>
                                  <w:color w:val="414042"/>
                                  <w:spacing w:val="5"/>
                                  <w:kern w:val="24"/>
                                  <w:sz w:val="15"/>
                                  <w:szCs w:val="15"/>
                                </w:rPr>
                                <w:t xml:space="preserve"> </w:t>
                              </w:r>
                              <w:r>
                                <w:rPr>
                                  <w:color w:val="414042"/>
                                  <w:spacing w:val="6"/>
                                  <w:kern w:val="24"/>
                                  <w:sz w:val="15"/>
                                  <w:szCs w:val="15"/>
                                </w:rPr>
                                <w:t>inform</w:t>
                              </w:r>
                              <w:r>
                                <w:rPr>
                                  <w:color w:val="414042"/>
                                  <w:spacing w:val="5"/>
                                  <w:kern w:val="24"/>
                                  <w:sz w:val="15"/>
                                  <w:szCs w:val="15"/>
                                </w:rPr>
                                <w:t>ation,</w:t>
                              </w:r>
                              <w:r>
                                <w:rPr>
                                  <w:color w:val="414042"/>
                                  <w:spacing w:val="-5"/>
                                  <w:kern w:val="24"/>
                                  <w:sz w:val="15"/>
                                  <w:szCs w:val="15"/>
                                </w:rPr>
                                <w:t xml:space="preserve"> </w:t>
                              </w:r>
                              <w:r>
                                <w:rPr>
                                  <w:color w:val="414042"/>
                                  <w:spacing w:val="5"/>
                                  <w:kern w:val="24"/>
                                  <w:sz w:val="15"/>
                                  <w:szCs w:val="15"/>
                                </w:rPr>
                                <w:t>titles</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3"/>
                                  <w:kern w:val="24"/>
                                  <w:sz w:val="15"/>
                                  <w:szCs w:val="15"/>
                                </w:rPr>
                                <w:t>a</w:t>
                              </w:r>
                              <w:r>
                                <w:rPr>
                                  <w:color w:val="414042"/>
                                  <w:kern w:val="24"/>
                                  <w:sz w:val="15"/>
                                  <w:szCs w:val="15"/>
                                </w:rPr>
                                <w:t xml:space="preserve"> </w:t>
                              </w:r>
                              <w:r>
                                <w:rPr>
                                  <w:color w:val="414042"/>
                                  <w:spacing w:val="8"/>
                                  <w:kern w:val="24"/>
                                  <w:sz w:val="15"/>
                                  <w:szCs w:val="15"/>
                                </w:rPr>
                                <w:t>minor</w:t>
                              </w:r>
                              <w:r>
                                <w:rPr>
                                  <w:color w:val="414042"/>
                                  <w:kern w:val="24"/>
                                  <w:sz w:val="15"/>
                                  <w:szCs w:val="15"/>
                                </w:rPr>
                                <w:t xml:space="preserve"> </w:t>
                              </w:r>
                              <w:r>
                                <w:rPr>
                                  <w:color w:val="414042"/>
                                  <w:spacing w:val="14"/>
                                  <w:kern w:val="24"/>
                                  <w:sz w:val="15"/>
                                  <w:szCs w:val="15"/>
                                </w:rPr>
                                <w:t>p</w:t>
                              </w:r>
                              <w:r>
                                <w:rPr>
                                  <w:color w:val="414042"/>
                                  <w:spacing w:val="6"/>
                                  <w:kern w:val="24"/>
                                  <w:sz w:val="15"/>
                                  <w:szCs w:val="15"/>
                                </w:rPr>
                                <w:t>r</w:t>
                              </w:r>
                              <w:r>
                                <w:rPr>
                                  <w:color w:val="414042"/>
                                  <w:spacing w:val="15"/>
                                  <w:kern w:val="24"/>
                                  <w:sz w:val="15"/>
                                  <w:szCs w:val="15"/>
                                </w:rPr>
                                <w:t>opo</w:t>
                              </w:r>
                              <w:r>
                                <w:rPr>
                                  <w:color w:val="414042"/>
                                  <w:spacing w:val="7"/>
                                  <w:kern w:val="24"/>
                                  <w:sz w:val="15"/>
                                  <w:szCs w:val="15"/>
                                </w:rPr>
                                <w:t>rtion</w:t>
                              </w:r>
                              <w:r>
                                <w:rPr>
                                  <w:color w:val="414042"/>
                                  <w:kern w:val="24"/>
                                  <w:sz w:val="15"/>
                                  <w:szCs w:val="15"/>
                                </w:rPr>
                                <w:t xml:space="preserve"> </w:t>
                              </w:r>
                              <w:r>
                                <w:rPr>
                                  <w:color w:val="414042"/>
                                  <w:spacing w:val="5"/>
                                  <w:kern w:val="24"/>
                                  <w:sz w:val="15"/>
                                  <w:szCs w:val="15"/>
                                </w:rPr>
                                <w:t>onl</w:t>
                              </w:r>
                              <w:r>
                                <w:rPr>
                                  <w:color w:val="414042"/>
                                  <w:kern w:val="24"/>
                                  <w:sz w:val="15"/>
                                  <w:szCs w:val="15"/>
                                </w:rPr>
                                <w:t>y</w:t>
                              </w:r>
                              <w:r>
                                <w:rPr>
                                  <w:color w:val="414042"/>
                                  <w:spacing w:val="1"/>
                                  <w:kern w:val="24"/>
                                  <w:sz w:val="15"/>
                                  <w:szCs w:val="15"/>
                                </w:rPr>
                                <w:t>.</w:t>
                              </w:r>
                            </w:p>
                            <w:p w14:paraId="4B029147" w14:textId="77777777" w:rsidR="00542240" w:rsidRDefault="00542240" w:rsidP="00E015AE">
                              <w:pPr>
                                <w:pStyle w:val="NormalWeb"/>
                                <w:spacing w:after="120"/>
                                <w:ind w:left="144"/>
                              </w:pPr>
                              <w:r>
                                <w:rPr>
                                  <w:color w:val="414042"/>
                                  <w:spacing w:val="-9"/>
                                  <w:kern w:val="24"/>
                                  <w:sz w:val="15"/>
                                  <w:szCs w:val="15"/>
                                </w:rPr>
                                <w:t>T</w:t>
                              </w:r>
                              <w:r>
                                <w:rPr>
                                  <w:color w:val="414042"/>
                                  <w:spacing w:val="14"/>
                                  <w:kern w:val="24"/>
                                  <w:sz w:val="15"/>
                                  <w:szCs w:val="15"/>
                                </w:rPr>
                                <w:t>hese</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4"/>
                                  <w:kern w:val="24"/>
                                  <w:sz w:val="15"/>
                                  <w:szCs w:val="15"/>
                                </w:rPr>
                                <w:t>can’t</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
                                  <w:kern w:val="24"/>
                                  <w:sz w:val="15"/>
                                  <w:szCs w:val="15"/>
                                </w:rPr>
                                <w:t>r</w:t>
                              </w:r>
                              <w:r>
                                <w:rPr>
                                  <w:color w:val="414042"/>
                                  <w:spacing w:val="13"/>
                                  <w:kern w:val="24"/>
                                  <w:sz w:val="15"/>
                                  <w:szCs w:val="15"/>
                                </w:rPr>
                                <w:t>eplaced</w:t>
                              </w:r>
                              <w:r>
                                <w:rPr>
                                  <w:color w:val="414042"/>
                                  <w:kern w:val="24"/>
                                  <w:sz w:val="15"/>
                                  <w:szCs w:val="15"/>
                                </w:rPr>
                                <w:t xml:space="preserve"> </w:t>
                              </w:r>
                              <w:r>
                                <w:rPr>
                                  <w:color w:val="414042"/>
                                  <w:spacing w:val="8"/>
                                  <w:kern w:val="24"/>
                                  <w:sz w:val="15"/>
                                  <w:szCs w:val="15"/>
                                </w:rPr>
                                <w:t>by</w:t>
                              </w:r>
                              <w:r>
                                <w:rPr>
                                  <w:color w:val="414042"/>
                                  <w:kern w:val="24"/>
                                  <w:sz w:val="15"/>
                                  <w:szCs w:val="15"/>
                                </w:rPr>
                                <w:t xml:space="preserve"> </w:t>
                              </w:r>
                              <w:r>
                                <w:rPr>
                                  <w:color w:val="414042"/>
                                  <w:spacing w:val="10"/>
                                  <w:kern w:val="24"/>
                                  <w:sz w:val="15"/>
                                  <w:szCs w:val="15"/>
                                </w:rPr>
                                <w:t>other</w:t>
                              </w:r>
                              <w:r>
                                <w:rPr>
                                  <w:color w:val="414042"/>
                                  <w:kern w:val="24"/>
                                  <w:sz w:val="15"/>
                                  <w:szCs w:val="15"/>
                                </w:rPr>
                                <w:t xml:space="preserve"> </w:t>
                              </w:r>
                              <w:r>
                                <w:rPr>
                                  <w:color w:val="414042"/>
                                  <w:spacing w:val="4"/>
                                  <w:kern w:val="24"/>
                                  <w:sz w:val="15"/>
                                  <w:szCs w:val="15"/>
                                </w:rPr>
                                <w:t>tints.</w:t>
                              </w:r>
                            </w:p>
                          </w:txbxContent>
                        </wps:txbx>
                        <wps:bodyPr vert="horz" wrap="square" lIns="0" tIns="0" rIns="0" bIns="0" rtlCol="0">
                          <a:spAutoFit/>
                        </wps:bodyPr>
                      </wps:wsp>
                      <wps:wsp>
                        <wps:cNvPr id="96" name="object 8"/>
                        <wps:cNvSpPr txBox="1"/>
                        <wps:spPr>
                          <a:xfrm>
                            <a:off x="4298960" y="320852"/>
                            <a:ext cx="777240" cy="262890"/>
                          </a:xfrm>
                          <a:prstGeom prst="rect">
                            <a:avLst/>
                          </a:prstGeom>
                        </wps:spPr>
                        <wps:txbx>
                          <w:txbxContent>
                            <w:p w14:paraId="661A63C4" w14:textId="77777777" w:rsidR="00542240" w:rsidRDefault="00542240" w:rsidP="00E015AE">
                              <w:pPr>
                                <w:pStyle w:val="NormalWeb"/>
                                <w:ind w:left="14" w:righ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spacing w:val="-21"/>
                                  <w:kern w:val="24"/>
                                  <w:sz w:val="12"/>
                                  <w:szCs w:val="12"/>
                                </w:rPr>
                                <w:t>PROCESS</w:t>
                              </w:r>
                              <w:r>
                                <w:rPr>
                                  <w:b/>
                                  <w:bCs/>
                                  <w:color w:val="414042"/>
                                  <w:spacing w:val="-7"/>
                                  <w:kern w:val="24"/>
                                  <w:sz w:val="12"/>
                                  <w:szCs w:val="12"/>
                                </w:rPr>
                                <w:t xml:space="preserve"> </w:t>
                              </w:r>
                              <w:r>
                                <w:rPr>
                                  <w:b/>
                                  <w:bCs/>
                                  <w:color w:val="414042"/>
                                  <w:spacing w:val="-29"/>
                                  <w:kern w:val="24"/>
                                  <w:sz w:val="12"/>
                                  <w:szCs w:val="12"/>
                                </w:rPr>
                                <w:t>C</w:t>
                              </w:r>
                              <w:r>
                                <w:rPr>
                                  <w:b/>
                                  <w:bCs/>
                                  <w:color w:val="414042"/>
                                  <w:spacing w:val="-35"/>
                                  <w:kern w:val="24"/>
                                  <w:sz w:val="12"/>
                                  <w:szCs w:val="12"/>
                                </w:rPr>
                                <w:t>Y</w:t>
                              </w:r>
                              <w:r>
                                <w:rPr>
                                  <w:b/>
                                  <w:bCs/>
                                  <w:color w:val="414042"/>
                                  <w:spacing w:val="-22"/>
                                  <w:kern w:val="24"/>
                                  <w:sz w:val="12"/>
                                  <w:szCs w:val="12"/>
                                </w:rPr>
                                <w:t>AN</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100</w:t>
                              </w:r>
                            </w:p>
                            <w:p w14:paraId="1D725283" w14:textId="77777777" w:rsidR="00542240" w:rsidRDefault="00542240" w:rsidP="00E015AE">
                              <w:pPr>
                                <w:pStyle w:val="NormalWeb"/>
                                <w:ind w:left="14"/>
                              </w:pPr>
                              <w:proofErr w:type="gramStart"/>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159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223</w:t>
                              </w:r>
                            </w:p>
                          </w:txbxContent>
                        </wps:txbx>
                        <wps:bodyPr vert="horz" wrap="square" lIns="0" tIns="0" rIns="0" bIns="0" rtlCol="0">
                          <a:spAutoFit/>
                        </wps:bodyPr>
                      </wps:wsp>
                      <wps:wsp>
                        <wps:cNvPr id="97" name="object 9"/>
                        <wps:cNvSpPr txBox="1"/>
                        <wps:spPr>
                          <a:xfrm>
                            <a:off x="4298960" y="921384"/>
                            <a:ext cx="763270" cy="262890"/>
                          </a:xfrm>
                          <a:prstGeom prst="rect">
                            <a:avLst/>
                          </a:prstGeom>
                        </wps:spPr>
                        <wps:txbx>
                          <w:txbxContent>
                            <w:p w14:paraId="77AFAA36"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131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208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245</w:t>
                              </w:r>
                            </w:p>
                          </w:txbxContent>
                        </wps:txbx>
                        <wps:bodyPr vert="horz" wrap="square" lIns="0" tIns="0" rIns="0" bIns="0" rtlCol="0">
                          <a:spAutoFit/>
                        </wps:bodyPr>
                      </wps:wsp>
                      <wps:wsp>
                        <wps:cNvPr id="98" name="object 10"/>
                        <wps:cNvSpPr txBox="1"/>
                        <wps:spPr>
                          <a:xfrm>
                            <a:off x="5516040" y="921384"/>
                            <a:ext cx="762635" cy="262890"/>
                          </a:xfrm>
                          <a:prstGeom prst="rect">
                            <a:avLst/>
                          </a:prstGeom>
                        </wps:spPr>
                        <wps:txbx>
                          <w:txbxContent>
                            <w:p w14:paraId="13C4F26B"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148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213</w:t>
                              </w:r>
                            </w:p>
                          </w:txbxContent>
                        </wps:txbx>
                        <wps:bodyPr vert="horz" wrap="square" lIns="0" tIns="0" rIns="0" bIns="0" rtlCol="0">
                          <a:spAutoFit/>
                        </wps:bodyPr>
                      </wps:wsp>
                      <wps:wsp>
                        <wps:cNvPr id="99" name="object 11"/>
                        <wps:cNvSpPr txBox="1"/>
                        <wps:spPr>
                          <a:xfrm>
                            <a:off x="6740993" y="921384"/>
                            <a:ext cx="762635" cy="262890"/>
                          </a:xfrm>
                          <a:prstGeom prst="rect">
                            <a:avLst/>
                          </a:prstGeom>
                        </wps:spPr>
                        <wps:txbx>
                          <w:txbxContent>
                            <w:p w14:paraId="3602F05F"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R171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233</w:t>
                              </w:r>
                            </w:p>
                          </w:txbxContent>
                        </wps:txbx>
                        <wps:bodyPr vert="horz" wrap="square" lIns="0" tIns="0" rIns="0" bIns="0" rtlCol="0">
                          <a:spAutoFit/>
                        </wps:bodyPr>
                      </wps:wsp>
                      <wps:wsp>
                        <wps:cNvPr id="100" name="object 12"/>
                        <wps:cNvSpPr txBox="1"/>
                        <wps:spPr>
                          <a:xfrm>
                            <a:off x="7955451" y="921384"/>
                            <a:ext cx="763270" cy="262890"/>
                          </a:xfrm>
                          <a:prstGeom prst="rect">
                            <a:avLst/>
                          </a:prstGeom>
                        </wps:spPr>
                        <wps:txbx>
                          <w:txbxContent>
                            <w:p w14:paraId="1B242E59"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178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193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wps:txbx>
                        <wps:bodyPr vert="horz" wrap="square" lIns="0" tIns="0" rIns="0" bIns="0" rtlCol="0">
                          <a:spAutoFit/>
                        </wps:bodyPr>
                      </wps:wsp>
                      <wps:wsp>
                        <wps:cNvPr id="101" name="object 13"/>
                        <wps:cNvSpPr txBox="1"/>
                        <wps:spPr>
                          <a:xfrm>
                            <a:off x="5519790" y="320852"/>
                            <a:ext cx="680720" cy="438150"/>
                          </a:xfrm>
                          <a:prstGeom prst="rect">
                            <a:avLst/>
                          </a:prstGeom>
                        </wps:spPr>
                        <wps:txbx>
                          <w:txbxContent>
                            <w:p w14:paraId="27DF5F2D" w14:textId="77777777" w:rsidR="00542240" w:rsidRDefault="00542240" w:rsidP="00E015AE">
                              <w:pPr>
                                <w:pStyle w:val="NormalWeb"/>
                                <w:ind w:left="14" w:right="259"/>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326C</w:t>
                              </w:r>
                              <w:r>
                                <w:rPr>
                                  <w:b/>
                                  <w:bCs/>
                                  <w:color w:val="414042"/>
                                  <w:spacing w:val="-4"/>
                                  <w:kern w:val="24"/>
                                  <w:sz w:val="12"/>
                                  <w:szCs w:val="12"/>
                                </w:rPr>
                                <w:t xml:space="preserve"> </w:t>
                              </w: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81</w:t>
                              </w:r>
                              <w:r>
                                <w:rPr>
                                  <w:color w:val="414042"/>
                                  <w:spacing w:val="-8"/>
                                  <w:kern w:val="24"/>
                                  <w:sz w:val="12"/>
                                  <w:szCs w:val="12"/>
                                </w:rPr>
                                <w:t xml:space="preserve"> </w:t>
                              </w:r>
                              <w:r>
                                <w:rPr>
                                  <w:color w:val="414042"/>
                                  <w:spacing w:val="-14"/>
                                  <w:kern w:val="24"/>
                                  <w:sz w:val="12"/>
                                  <w:szCs w:val="12"/>
                                </w:rPr>
                                <w:t>-</w:t>
                              </w:r>
                              <w:r>
                                <w:rPr>
                                  <w:color w:val="414042"/>
                                  <w:spacing w:val="-11"/>
                                  <w:kern w:val="24"/>
                                  <w:sz w:val="12"/>
                                  <w:szCs w:val="12"/>
                                </w:rPr>
                                <w:t xml:space="preserve"> </w:t>
                              </w:r>
                              <w:r>
                                <w:rPr>
                                  <w:color w:val="414042"/>
                                  <w:spacing w:val="-36"/>
                                  <w:kern w:val="24"/>
                                  <w:sz w:val="12"/>
                                  <w:szCs w:val="12"/>
                                </w:rPr>
                                <w:t>Y</w:t>
                              </w:r>
                              <w:r>
                                <w:rPr>
                                  <w:color w:val="414042"/>
                                  <w:spacing w:val="-11"/>
                                  <w:kern w:val="24"/>
                                  <w:sz w:val="12"/>
                                  <w:szCs w:val="12"/>
                                </w:rPr>
                                <w:t xml:space="preserve"> </w:t>
                              </w:r>
                              <w:r>
                                <w:rPr>
                                  <w:color w:val="414042"/>
                                  <w:spacing w:val="-4"/>
                                  <w:kern w:val="24"/>
                                  <w:sz w:val="12"/>
                                  <w:szCs w:val="12"/>
                                </w:rPr>
                                <w:t>39</w:t>
                              </w:r>
                            </w:p>
                            <w:p w14:paraId="3F5303E2" w14:textId="77777777" w:rsidR="00542240" w:rsidRDefault="00542240" w:rsidP="00E015AE">
                              <w:pPr>
                                <w:pStyle w:val="NormalWeb"/>
                                <w:ind w:left="14"/>
                              </w:pPr>
                              <w:proofErr w:type="gramStart"/>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175</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170</w:t>
                              </w:r>
                            </w:p>
                          </w:txbxContent>
                        </wps:txbx>
                        <wps:bodyPr vert="horz" wrap="square" lIns="0" tIns="0" rIns="0" bIns="0" rtlCol="0">
                          <a:spAutoFit/>
                        </wps:bodyPr>
                      </wps:wsp>
                      <wps:wsp>
                        <wps:cNvPr id="102" name="object 14"/>
                        <wps:cNvSpPr txBox="1"/>
                        <wps:spPr>
                          <a:xfrm>
                            <a:off x="6740618" y="320852"/>
                            <a:ext cx="828040" cy="350520"/>
                          </a:xfrm>
                          <a:prstGeom prst="rect">
                            <a:avLst/>
                          </a:prstGeom>
                        </wps:spPr>
                        <wps:txbx>
                          <w:txbxContent>
                            <w:p w14:paraId="2A6CB191" w14:textId="77777777" w:rsidR="00542240" w:rsidRDefault="00542240" w:rsidP="00E015AE">
                              <w:pPr>
                                <w:pStyle w:val="NormalWeb"/>
                                <w:ind w:lef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7703</w:t>
                              </w:r>
                              <w:r>
                                <w:rPr>
                                  <w:b/>
                                  <w:bCs/>
                                  <w:color w:val="414042"/>
                                  <w:spacing w:val="-7"/>
                                  <w:kern w:val="24"/>
                                  <w:sz w:val="12"/>
                                  <w:szCs w:val="12"/>
                                </w:rPr>
                                <w:t xml:space="preserve"> </w:t>
                              </w:r>
                              <w:r>
                                <w:rPr>
                                  <w:b/>
                                  <w:bCs/>
                                  <w:color w:val="414042"/>
                                  <w:spacing w:val="-28"/>
                                  <w:kern w:val="24"/>
                                  <w:sz w:val="12"/>
                                  <w:szCs w:val="12"/>
                                </w:rPr>
                                <w:t>C</w:t>
                              </w:r>
                            </w:p>
                            <w:p w14:paraId="26E4D4A1" w14:textId="77777777" w:rsidR="00542240" w:rsidRDefault="00542240" w:rsidP="00E015AE">
                              <w:pPr>
                                <w:pStyle w:val="NormalWeb"/>
                                <w:ind w:left="14"/>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79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2"/>
                                  <w:kern w:val="24"/>
                                  <w:sz w:val="12"/>
                                  <w:szCs w:val="12"/>
                                </w:rPr>
                                <w:t>M</w:t>
                              </w:r>
                              <w:r>
                                <w:rPr>
                                  <w:color w:val="414042"/>
                                  <w:spacing w:val="-8"/>
                                  <w:kern w:val="24"/>
                                  <w:sz w:val="12"/>
                                  <w:szCs w:val="12"/>
                                </w:rPr>
                                <w:t xml:space="preserve"> </w:t>
                              </w:r>
                              <w:r>
                                <w:rPr>
                                  <w:color w:val="414042"/>
                                  <w:spacing w:val="-4"/>
                                  <w:kern w:val="24"/>
                                  <w:sz w:val="12"/>
                                  <w:szCs w:val="12"/>
                                </w:rPr>
                                <w:t>2</w:t>
                              </w:r>
                              <w:r>
                                <w:rPr>
                                  <w:color w:val="414042"/>
                                  <w:spacing w:val="-8"/>
                                  <w:kern w:val="24"/>
                                  <w:sz w:val="12"/>
                                  <w:szCs w:val="12"/>
                                </w:rPr>
                                <w:t xml:space="preserve"> </w:t>
                              </w:r>
                              <w:r>
                                <w:rPr>
                                  <w:color w:val="414042"/>
                                  <w:spacing w:val="-14"/>
                                  <w:kern w:val="24"/>
                                  <w:sz w:val="12"/>
                                  <w:szCs w:val="12"/>
                                </w:rPr>
                                <w:t>-</w:t>
                              </w:r>
                              <w:r>
                                <w:rPr>
                                  <w:color w:val="414042"/>
                                  <w:spacing w:val="-11"/>
                                  <w:kern w:val="24"/>
                                  <w:sz w:val="12"/>
                                  <w:szCs w:val="12"/>
                                </w:rPr>
                                <w:t xml:space="preserve"> </w:t>
                              </w:r>
                              <w:r>
                                <w:rPr>
                                  <w:color w:val="414042"/>
                                  <w:spacing w:val="-36"/>
                                  <w:kern w:val="24"/>
                                  <w:sz w:val="12"/>
                                  <w:szCs w:val="12"/>
                                </w:rPr>
                                <w:t>Y</w:t>
                              </w:r>
                              <w:r>
                                <w:rPr>
                                  <w:color w:val="414042"/>
                                  <w:spacing w:val="-11"/>
                                  <w:kern w:val="24"/>
                                  <w:sz w:val="12"/>
                                  <w:szCs w:val="12"/>
                                </w:rPr>
                                <w:t xml:space="preserve"> </w:t>
                              </w:r>
                              <w:r>
                                <w:rPr>
                                  <w:color w:val="414042"/>
                                  <w:spacing w:val="-4"/>
                                  <w:kern w:val="24"/>
                                  <w:sz w:val="12"/>
                                  <w:szCs w:val="12"/>
                                </w:rPr>
                                <w:t>10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9"/>
                                  <w:kern w:val="24"/>
                                  <w:sz w:val="12"/>
                                  <w:szCs w:val="12"/>
                                </w:rPr>
                                <w:t>K</w:t>
                              </w:r>
                              <w:r>
                                <w:rPr>
                                  <w:color w:val="414042"/>
                                  <w:spacing w:val="-9"/>
                                  <w:kern w:val="24"/>
                                  <w:sz w:val="12"/>
                                  <w:szCs w:val="12"/>
                                </w:rPr>
                                <w:t xml:space="preserve"> </w:t>
                              </w:r>
                              <w:r>
                                <w:rPr>
                                  <w:color w:val="414042"/>
                                  <w:spacing w:val="-4"/>
                                  <w:kern w:val="24"/>
                                  <w:sz w:val="12"/>
                                  <w:szCs w:val="12"/>
                                </w:rPr>
                                <w:t>11</w:t>
                              </w:r>
                            </w:p>
                            <w:p w14:paraId="33BDECDF" w14:textId="77777777" w:rsidR="00542240" w:rsidRDefault="00542240" w:rsidP="00E015AE">
                              <w:pPr>
                                <w:pStyle w:val="NormalWeb"/>
                                <w:ind w:left="14"/>
                              </w:pPr>
                              <w:proofErr w:type="gramStart"/>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181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wps:txbx>
                        <wps:bodyPr vert="horz" wrap="square" lIns="0" tIns="0" rIns="0" bIns="0" rtlCol="0">
                          <a:spAutoFit/>
                        </wps:bodyPr>
                      </wps:wsp>
                      <wps:wsp>
                        <wps:cNvPr id="103" name="object 15"/>
                        <wps:cNvSpPr txBox="1"/>
                        <wps:spPr>
                          <a:xfrm>
                            <a:off x="7961446" y="320852"/>
                            <a:ext cx="716280" cy="438150"/>
                          </a:xfrm>
                          <a:prstGeom prst="rect">
                            <a:avLst/>
                          </a:prstGeom>
                        </wps:spPr>
                        <wps:txbx>
                          <w:txbxContent>
                            <w:p w14:paraId="415AE04D" w14:textId="77777777" w:rsidR="00542240" w:rsidRDefault="00542240" w:rsidP="00E015AE">
                              <w:pPr>
                                <w:pStyle w:val="NormalWeb"/>
                                <w:ind w:left="14" w:right="288"/>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660</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88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2"/>
                                  <w:kern w:val="24"/>
                                  <w:sz w:val="12"/>
                                  <w:szCs w:val="12"/>
                                </w:rPr>
                                <w:t>M</w:t>
                              </w:r>
                              <w:r>
                                <w:rPr>
                                  <w:color w:val="414042"/>
                                  <w:spacing w:val="-8"/>
                                  <w:kern w:val="24"/>
                                  <w:sz w:val="12"/>
                                  <w:szCs w:val="12"/>
                                </w:rPr>
                                <w:t xml:space="preserve"> </w:t>
                              </w:r>
                              <w:r>
                                <w:rPr>
                                  <w:color w:val="414042"/>
                                  <w:spacing w:val="-4"/>
                                  <w:kern w:val="24"/>
                                  <w:sz w:val="12"/>
                                  <w:szCs w:val="12"/>
                                </w:rPr>
                                <w:t>50</w:t>
                              </w:r>
                            </w:p>
                            <w:p w14:paraId="565BD3FF" w14:textId="77777777" w:rsidR="00542240" w:rsidRDefault="00542240" w:rsidP="00E015AE">
                              <w:pPr>
                                <w:pStyle w:val="NormalWeb"/>
                                <w:ind w:left="14"/>
                              </w:pPr>
                              <w:proofErr w:type="gramStart"/>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64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126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201</w:t>
                              </w:r>
                            </w:p>
                          </w:txbxContent>
                        </wps:txbx>
                        <wps:bodyPr vert="horz" wrap="square" lIns="0" tIns="0" rIns="0" bIns="0" rtlCol="0">
                          <a:spAutoFit/>
                        </wps:bodyPr>
                      </wps:wsp>
                      <wps:wsp>
                        <wps:cNvPr id="104" name="object 21"/>
                        <wps:cNvSpPr/>
                        <wps:spPr>
                          <a:xfrm>
                            <a:off x="4307136" y="12384"/>
                            <a:ext cx="1062961" cy="280999"/>
                          </a:xfrm>
                          <a:custGeom>
                            <a:avLst/>
                            <a:gdLst/>
                            <a:ahLst/>
                            <a:cxnLst/>
                            <a:rect l="l" t="t" r="r" b="b"/>
                            <a:pathLst>
                              <a:path w="1172210" h="309880">
                                <a:moveTo>
                                  <a:pt x="1171676" y="309346"/>
                                </a:moveTo>
                                <a:lnTo>
                                  <a:pt x="0" y="309346"/>
                                </a:lnTo>
                                <a:lnTo>
                                  <a:pt x="0" y="0"/>
                                </a:lnTo>
                                <a:lnTo>
                                  <a:pt x="1171676" y="0"/>
                                </a:lnTo>
                                <a:lnTo>
                                  <a:pt x="1171676" y="309346"/>
                                </a:lnTo>
                                <a:close/>
                              </a:path>
                            </a:pathLst>
                          </a:custGeom>
                          <a:solidFill>
                            <a:srgbClr val="00AEEF"/>
                          </a:solidFill>
                        </wps:spPr>
                        <wps:bodyPr wrap="square" lIns="0" tIns="0" rIns="0" bIns="0" rtlCol="0"/>
                      </wps:wsp>
                      <wps:wsp>
                        <wps:cNvPr id="105" name="object 22"/>
                        <wps:cNvSpPr/>
                        <wps:spPr>
                          <a:xfrm>
                            <a:off x="5533077" y="12384"/>
                            <a:ext cx="1062961" cy="280999"/>
                          </a:xfrm>
                          <a:custGeom>
                            <a:avLst/>
                            <a:gdLst/>
                            <a:ahLst/>
                            <a:cxnLst/>
                            <a:rect l="l" t="t" r="r" b="b"/>
                            <a:pathLst>
                              <a:path w="1172209" h="309880">
                                <a:moveTo>
                                  <a:pt x="1171676" y="309346"/>
                                </a:moveTo>
                                <a:lnTo>
                                  <a:pt x="0" y="309346"/>
                                </a:lnTo>
                                <a:lnTo>
                                  <a:pt x="0" y="0"/>
                                </a:lnTo>
                                <a:lnTo>
                                  <a:pt x="1171676" y="0"/>
                                </a:lnTo>
                                <a:lnTo>
                                  <a:pt x="1171676" y="309346"/>
                                </a:lnTo>
                                <a:close/>
                              </a:path>
                            </a:pathLst>
                          </a:custGeom>
                          <a:solidFill>
                            <a:srgbClr val="00B4AC"/>
                          </a:solidFill>
                        </wps:spPr>
                        <wps:bodyPr wrap="square" lIns="0" tIns="0" rIns="0" bIns="0" rtlCol="0"/>
                      </wps:wsp>
                      <wps:wsp>
                        <wps:cNvPr id="106" name="object 23"/>
                        <wps:cNvSpPr/>
                        <wps:spPr>
                          <a:xfrm>
                            <a:off x="6752027" y="12384"/>
                            <a:ext cx="1062961" cy="280999"/>
                          </a:xfrm>
                          <a:custGeom>
                            <a:avLst/>
                            <a:gdLst/>
                            <a:ahLst/>
                            <a:cxnLst/>
                            <a:rect l="l" t="t" r="r" b="b"/>
                            <a:pathLst>
                              <a:path w="1172209" h="309880">
                                <a:moveTo>
                                  <a:pt x="1171676" y="309346"/>
                                </a:moveTo>
                                <a:lnTo>
                                  <a:pt x="0" y="309346"/>
                                </a:lnTo>
                                <a:lnTo>
                                  <a:pt x="0" y="0"/>
                                </a:lnTo>
                                <a:lnTo>
                                  <a:pt x="1171676" y="0"/>
                                </a:lnTo>
                                <a:lnTo>
                                  <a:pt x="1171676" y="309346"/>
                                </a:lnTo>
                                <a:close/>
                              </a:path>
                            </a:pathLst>
                          </a:custGeom>
                          <a:solidFill>
                            <a:srgbClr val="00BBD2"/>
                          </a:solidFill>
                        </wps:spPr>
                        <wps:bodyPr wrap="square" lIns="0" tIns="0" rIns="0" bIns="0" rtlCol="0"/>
                      </wps:wsp>
                      <wps:wsp>
                        <wps:cNvPr id="107" name="object 24"/>
                        <wps:cNvSpPr/>
                        <wps:spPr>
                          <a:xfrm>
                            <a:off x="7966302" y="12384"/>
                            <a:ext cx="1062961" cy="280999"/>
                          </a:xfrm>
                          <a:custGeom>
                            <a:avLst/>
                            <a:gdLst/>
                            <a:ahLst/>
                            <a:cxnLst/>
                            <a:rect l="l" t="t" r="r" b="b"/>
                            <a:pathLst>
                              <a:path w="1172209" h="309880">
                                <a:moveTo>
                                  <a:pt x="0" y="309359"/>
                                </a:moveTo>
                                <a:lnTo>
                                  <a:pt x="1171676" y="309359"/>
                                </a:lnTo>
                                <a:lnTo>
                                  <a:pt x="1171676" y="0"/>
                                </a:lnTo>
                                <a:lnTo>
                                  <a:pt x="0" y="0"/>
                                </a:lnTo>
                                <a:lnTo>
                                  <a:pt x="0" y="309359"/>
                                </a:lnTo>
                                <a:close/>
                              </a:path>
                            </a:pathLst>
                          </a:custGeom>
                          <a:solidFill>
                            <a:srgbClr val="5A83C3"/>
                          </a:solidFill>
                        </wps:spPr>
                        <wps:bodyPr wrap="square" lIns="0" tIns="0" rIns="0" bIns="0" rtlCol="0"/>
                      </wps:wsp>
                      <wps:wsp>
                        <wps:cNvPr id="108" name="object 25"/>
                        <wps:cNvSpPr/>
                        <wps:spPr>
                          <a:xfrm>
                            <a:off x="4307136" y="736568"/>
                            <a:ext cx="1062961" cy="156623"/>
                          </a:xfrm>
                          <a:custGeom>
                            <a:avLst/>
                            <a:gdLst/>
                            <a:ahLst/>
                            <a:cxnLst/>
                            <a:rect l="l" t="t" r="r" b="b"/>
                            <a:pathLst>
                              <a:path w="1172210" h="172720">
                                <a:moveTo>
                                  <a:pt x="1171676" y="172707"/>
                                </a:moveTo>
                                <a:lnTo>
                                  <a:pt x="0" y="172707"/>
                                </a:lnTo>
                                <a:lnTo>
                                  <a:pt x="0" y="0"/>
                                </a:lnTo>
                                <a:lnTo>
                                  <a:pt x="1171676" y="0"/>
                                </a:lnTo>
                                <a:lnTo>
                                  <a:pt x="1171676" y="172707"/>
                                </a:lnTo>
                                <a:close/>
                              </a:path>
                            </a:pathLst>
                          </a:custGeom>
                          <a:solidFill>
                            <a:srgbClr val="6DCFF6"/>
                          </a:solidFill>
                        </wps:spPr>
                        <wps:bodyPr wrap="square" lIns="0" tIns="0" rIns="0" bIns="0" rtlCol="0"/>
                      </wps:wsp>
                      <wps:wsp>
                        <wps:cNvPr id="109" name="object 26"/>
                        <wps:cNvSpPr/>
                        <wps:spPr>
                          <a:xfrm>
                            <a:off x="5533077" y="736568"/>
                            <a:ext cx="1062961" cy="156623"/>
                          </a:xfrm>
                          <a:custGeom>
                            <a:avLst/>
                            <a:gdLst/>
                            <a:ahLst/>
                            <a:cxnLst/>
                            <a:rect l="l" t="t" r="r" b="b"/>
                            <a:pathLst>
                              <a:path w="1172209" h="172720">
                                <a:moveTo>
                                  <a:pt x="1171676" y="172707"/>
                                </a:moveTo>
                                <a:lnTo>
                                  <a:pt x="0" y="172707"/>
                                </a:lnTo>
                                <a:lnTo>
                                  <a:pt x="0" y="0"/>
                                </a:lnTo>
                                <a:lnTo>
                                  <a:pt x="1171676" y="0"/>
                                </a:lnTo>
                                <a:lnTo>
                                  <a:pt x="1171676" y="172707"/>
                                </a:lnTo>
                                <a:close/>
                              </a:path>
                            </a:pathLst>
                          </a:custGeom>
                          <a:solidFill>
                            <a:srgbClr val="85D0CC"/>
                          </a:solidFill>
                        </wps:spPr>
                        <wps:bodyPr wrap="square" lIns="0" tIns="0" rIns="0" bIns="0" rtlCol="0"/>
                      </wps:wsp>
                      <wps:wsp>
                        <wps:cNvPr id="110" name="object 27"/>
                        <wps:cNvSpPr/>
                        <wps:spPr>
                          <a:xfrm>
                            <a:off x="6752027" y="736568"/>
                            <a:ext cx="1062961" cy="156623"/>
                          </a:xfrm>
                          <a:custGeom>
                            <a:avLst/>
                            <a:gdLst/>
                            <a:ahLst/>
                            <a:cxnLst/>
                            <a:rect l="l" t="t" r="r" b="b"/>
                            <a:pathLst>
                              <a:path w="1172209" h="172720">
                                <a:moveTo>
                                  <a:pt x="1171676" y="172707"/>
                                </a:moveTo>
                                <a:lnTo>
                                  <a:pt x="0" y="172707"/>
                                </a:lnTo>
                                <a:lnTo>
                                  <a:pt x="0" y="0"/>
                                </a:lnTo>
                                <a:lnTo>
                                  <a:pt x="1171676" y="0"/>
                                </a:lnTo>
                                <a:lnTo>
                                  <a:pt x="1171676" y="172707"/>
                                </a:lnTo>
                                <a:close/>
                              </a:path>
                            </a:pathLst>
                          </a:custGeom>
                          <a:solidFill>
                            <a:srgbClr val="9AD9E5"/>
                          </a:solidFill>
                        </wps:spPr>
                        <wps:bodyPr wrap="square" lIns="0" tIns="0" rIns="0" bIns="0" rtlCol="0"/>
                      </wps:wsp>
                      <wps:wsp>
                        <wps:cNvPr id="111" name="object 28"/>
                        <wps:cNvSpPr/>
                        <wps:spPr>
                          <a:xfrm>
                            <a:off x="7966302" y="736568"/>
                            <a:ext cx="1062961" cy="156623"/>
                          </a:xfrm>
                          <a:custGeom>
                            <a:avLst/>
                            <a:gdLst/>
                            <a:ahLst/>
                            <a:cxnLst/>
                            <a:rect l="l" t="t" r="r" b="b"/>
                            <a:pathLst>
                              <a:path w="1172209" h="172720">
                                <a:moveTo>
                                  <a:pt x="0" y="172707"/>
                                </a:moveTo>
                                <a:lnTo>
                                  <a:pt x="1171676" y="172707"/>
                                </a:lnTo>
                                <a:lnTo>
                                  <a:pt x="1171676" y="0"/>
                                </a:lnTo>
                                <a:lnTo>
                                  <a:pt x="0" y="0"/>
                                </a:lnTo>
                                <a:lnTo>
                                  <a:pt x="0" y="172707"/>
                                </a:lnTo>
                                <a:close/>
                              </a:path>
                            </a:pathLst>
                          </a:custGeom>
                          <a:solidFill>
                            <a:srgbClr val="ACC1E1"/>
                          </a:solidFill>
                        </wps:spPr>
                        <wps:bodyPr wrap="square" lIns="0" tIns="0" rIns="0" bIns="0" rtlCol="0"/>
                      </wps:wsp>
                      <wps:wsp>
                        <wps:cNvPr id="112" name="object 29"/>
                        <wps:cNvSpPr txBox="1"/>
                        <wps:spPr>
                          <a:xfrm>
                            <a:off x="4298885" y="1430034"/>
                            <a:ext cx="762635" cy="262890"/>
                          </a:xfrm>
                          <a:prstGeom prst="rect">
                            <a:avLst/>
                          </a:prstGeom>
                        </wps:spPr>
                        <wps:txbx>
                          <w:txbxContent>
                            <w:p w14:paraId="170B3393"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252</w:t>
                              </w:r>
                            </w:p>
                          </w:txbxContent>
                        </wps:txbx>
                        <wps:bodyPr vert="horz" wrap="square" lIns="0" tIns="0" rIns="0" bIns="0" rtlCol="0">
                          <a:spAutoFit/>
                        </wps:bodyPr>
                      </wps:wsp>
                      <wps:wsp>
                        <wps:cNvPr id="113" name="object 30"/>
                        <wps:cNvSpPr txBox="1"/>
                        <wps:spPr>
                          <a:xfrm>
                            <a:off x="5515966" y="1430034"/>
                            <a:ext cx="762635" cy="262890"/>
                          </a:xfrm>
                          <a:prstGeom prst="rect">
                            <a:avLst/>
                          </a:prstGeom>
                        </wps:spPr>
                        <wps:txbx>
                          <w:txbxContent>
                            <w:p w14:paraId="06BD9338"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240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wps:txbx>
                        <wps:bodyPr vert="horz" wrap="square" lIns="0" tIns="0" rIns="0" bIns="0" rtlCol="0">
                          <a:spAutoFit/>
                        </wps:bodyPr>
                      </wps:wsp>
                      <wps:wsp>
                        <wps:cNvPr id="114" name="object 31"/>
                        <wps:cNvSpPr txBox="1"/>
                        <wps:spPr>
                          <a:xfrm>
                            <a:off x="6740918" y="1430034"/>
                            <a:ext cx="762635" cy="262890"/>
                          </a:xfrm>
                          <a:prstGeom prst="rect">
                            <a:avLst/>
                          </a:prstGeom>
                        </wps:spPr>
                        <wps:txbx>
                          <w:txbxContent>
                            <w:p w14:paraId="7E7448EB"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9"/>
                                  <w:kern w:val="24"/>
                                  <w:sz w:val="12"/>
                                  <w:szCs w:val="12"/>
                                </w:rPr>
                                <w:t>G238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245</w:t>
                              </w:r>
                            </w:p>
                          </w:txbxContent>
                        </wps:txbx>
                        <wps:bodyPr vert="horz" wrap="square" lIns="0" tIns="0" rIns="0" bIns="0" rtlCol="0">
                          <a:spAutoFit/>
                        </wps:bodyPr>
                      </wps:wsp>
                      <wps:wsp>
                        <wps:cNvPr id="115" name="object 32"/>
                        <wps:cNvSpPr txBox="1"/>
                        <wps:spPr>
                          <a:xfrm>
                            <a:off x="7955376" y="1430034"/>
                            <a:ext cx="763270" cy="262890"/>
                          </a:xfrm>
                          <a:prstGeom prst="rect">
                            <a:avLst/>
                          </a:prstGeom>
                        </wps:spPr>
                        <wps:txbx>
                          <w:txbxContent>
                            <w:p w14:paraId="7CAA4E90"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223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246</w:t>
                              </w:r>
                            </w:p>
                          </w:txbxContent>
                        </wps:txbx>
                        <wps:bodyPr vert="horz" wrap="square" lIns="0" tIns="0" rIns="0" bIns="0" rtlCol="0">
                          <a:spAutoFit/>
                        </wps:bodyPr>
                      </wps:wsp>
                      <wps:wsp>
                        <wps:cNvPr id="116" name="object 33"/>
                        <wps:cNvSpPr/>
                        <wps:spPr>
                          <a:xfrm>
                            <a:off x="4307136" y="1245235"/>
                            <a:ext cx="1062961" cy="156623"/>
                          </a:xfrm>
                          <a:custGeom>
                            <a:avLst/>
                            <a:gdLst/>
                            <a:ahLst/>
                            <a:cxnLst/>
                            <a:rect l="l" t="t" r="r" b="b"/>
                            <a:pathLst>
                              <a:path w="1172210" h="172720">
                                <a:moveTo>
                                  <a:pt x="1171676" y="172720"/>
                                </a:moveTo>
                                <a:lnTo>
                                  <a:pt x="0" y="172720"/>
                                </a:lnTo>
                                <a:lnTo>
                                  <a:pt x="0" y="0"/>
                                </a:lnTo>
                                <a:lnTo>
                                  <a:pt x="1171676" y="0"/>
                                </a:lnTo>
                                <a:lnTo>
                                  <a:pt x="1171676" y="172720"/>
                                </a:lnTo>
                                <a:close/>
                              </a:path>
                            </a:pathLst>
                          </a:custGeom>
                          <a:solidFill>
                            <a:srgbClr val="C7EAFB"/>
                          </a:solidFill>
                        </wps:spPr>
                        <wps:bodyPr wrap="square" lIns="0" tIns="0" rIns="0" bIns="0" rtlCol="0"/>
                      </wps:wsp>
                      <wps:wsp>
                        <wps:cNvPr id="117" name="object 34"/>
                        <wps:cNvSpPr/>
                        <wps:spPr>
                          <a:xfrm>
                            <a:off x="5533077" y="1245235"/>
                            <a:ext cx="1062961" cy="156623"/>
                          </a:xfrm>
                          <a:custGeom>
                            <a:avLst/>
                            <a:gdLst/>
                            <a:ahLst/>
                            <a:cxnLst/>
                            <a:rect l="l" t="t" r="r" b="b"/>
                            <a:pathLst>
                              <a:path w="1172209" h="172720">
                                <a:moveTo>
                                  <a:pt x="1171676" y="172720"/>
                                </a:moveTo>
                                <a:lnTo>
                                  <a:pt x="0" y="172720"/>
                                </a:lnTo>
                                <a:lnTo>
                                  <a:pt x="0" y="0"/>
                                </a:lnTo>
                                <a:lnTo>
                                  <a:pt x="1171676" y="0"/>
                                </a:lnTo>
                                <a:lnTo>
                                  <a:pt x="1171676" y="172720"/>
                                </a:lnTo>
                                <a:close/>
                              </a:path>
                            </a:pathLst>
                          </a:custGeom>
                          <a:solidFill>
                            <a:srgbClr val="CAE9E5"/>
                          </a:solidFill>
                        </wps:spPr>
                        <wps:bodyPr wrap="square" lIns="0" tIns="0" rIns="0" bIns="0" rtlCol="0"/>
                      </wps:wsp>
                      <wps:wsp>
                        <wps:cNvPr id="118" name="object 35"/>
                        <wps:cNvSpPr/>
                        <wps:spPr>
                          <a:xfrm>
                            <a:off x="6752027" y="1245235"/>
                            <a:ext cx="1062961" cy="156623"/>
                          </a:xfrm>
                          <a:custGeom>
                            <a:avLst/>
                            <a:gdLst/>
                            <a:ahLst/>
                            <a:cxnLst/>
                            <a:rect l="l" t="t" r="r" b="b"/>
                            <a:pathLst>
                              <a:path w="1172209" h="172720">
                                <a:moveTo>
                                  <a:pt x="1171676" y="172720"/>
                                </a:moveTo>
                                <a:lnTo>
                                  <a:pt x="0" y="172720"/>
                                </a:lnTo>
                                <a:lnTo>
                                  <a:pt x="0" y="0"/>
                                </a:lnTo>
                                <a:lnTo>
                                  <a:pt x="1171676" y="0"/>
                                </a:lnTo>
                                <a:lnTo>
                                  <a:pt x="1171676" y="172720"/>
                                </a:lnTo>
                                <a:close/>
                              </a:path>
                            </a:pathLst>
                          </a:custGeom>
                          <a:solidFill>
                            <a:srgbClr val="D6EEF3"/>
                          </a:solidFill>
                        </wps:spPr>
                        <wps:bodyPr wrap="square" lIns="0" tIns="0" rIns="0" bIns="0" rtlCol="0"/>
                      </wps:wsp>
                      <wps:wsp>
                        <wps:cNvPr id="119" name="object 36"/>
                        <wps:cNvSpPr/>
                        <wps:spPr>
                          <a:xfrm>
                            <a:off x="7966302" y="1245246"/>
                            <a:ext cx="1062961" cy="156623"/>
                          </a:xfrm>
                          <a:custGeom>
                            <a:avLst/>
                            <a:gdLst/>
                            <a:ahLst/>
                            <a:cxnLst/>
                            <a:rect l="l" t="t" r="r" b="b"/>
                            <a:pathLst>
                              <a:path w="1172209" h="172720">
                                <a:moveTo>
                                  <a:pt x="0" y="172720"/>
                                </a:moveTo>
                                <a:lnTo>
                                  <a:pt x="1171676" y="172720"/>
                                </a:lnTo>
                                <a:lnTo>
                                  <a:pt x="1171676" y="0"/>
                                </a:lnTo>
                                <a:lnTo>
                                  <a:pt x="0" y="0"/>
                                </a:lnTo>
                                <a:lnTo>
                                  <a:pt x="0" y="172720"/>
                                </a:lnTo>
                                <a:close/>
                              </a:path>
                            </a:pathLst>
                          </a:custGeom>
                          <a:solidFill>
                            <a:srgbClr val="CFD7ED"/>
                          </a:solidFill>
                        </wps:spPr>
                        <wps:bodyPr wrap="square" lIns="0" tIns="0" rIns="0" bIns="0" rtlCol="0"/>
                      </wps:wsp>
                      <wps:wsp>
                        <wps:cNvPr id="120" name="object 37"/>
                        <wps:cNvSpPr txBox="1"/>
                        <wps:spPr>
                          <a:xfrm>
                            <a:off x="4298885" y="2398153"/>
                            <a:ext cx="716280" cy="438150"/>
                          </a:xfrm>
                          <a:prstGeom prst="rect">
                            <a:avLst/>
                          </a:prstGeom>
                        </wps:spPr>
                        <wps:txbx>
                          <w:txbxContent>
                            <w:p w14:paraId="69F824A0" w14:textId="77777777" w:rsidR="00542240" w:rsidRDefault="00542240" w:rsidP="00E015AE">
                              <w:pPr>
                                <w:pStyle w:val="NormalWeb"/>
                                <w:ind w:left="14" w:right="288"/>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258</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51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2"/>
                                  <w:kern w:val="24"/>
                                  <w:sz w:val="12"/>
                                  <w:szCs w:val="12"/>
                                </w:rPr>
                                <w:t>M</w:t>
                              </w:r>
                              <w:r>
                                <w:rPr>
                                  <w:color w:val="414042"/>
                                  <w:spacing w:val="-8"/>
                                  <w:kern w:val="24"/>
                                  <w:sz w:val="12"/>
                                  <w:szCs w:val="12"/>
                                </w:rPr>
                                <w:t xml:space="preserve"> </w:t>
                              </w:r>
                              <w:r>
                                <w:rPr>
                                  <w:color w:val="414042"/>
                                  <w:spacing w:val="-4"/>
                                  <w:kern w:val="24"/>
                                  <w:sz w:val="12"/>
                                  <w:szCs w:val="12"/>
                                </w:rPr>
                                <w:t>79</w:t>
                              </w:r>
                            </w:p>
                            <w:p w14:paraId="6FA1ECAF" w14:textId="77777777" w:rsidR="00542240" w:rsidRDefault="00542240" w:rsidP="00E015AE">
                              <w:pPr>
                                <w:pStyle w:val="NormalWeb"/>
                                <w:ind w:left="14"/>
                              </w:pPr>
                              <w:proofErr w:type="gramStart"/>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153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80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159</w:t>
                              </w:r>
                            </w:p>
                          </w:txbxContent>
                        </wps:txbx>
                        <wps:bodyPr vert="horz" wrap="square" lIns="0" tIns="0" rIns="0" bIns="0" rtlCol="0">
                          <a:spAutoFit/>
                        </wps:bodyPr>
                      </wps:wsp>
                      <wps:wsp>
                        <wps:cNvPr id="121" name="object 38"/>
                        <wps:cNvSpPr txBox="1"/>
                        <wps:spPr>
                          <a:xfrm>
                            <a:off x="4298885" y="2998686"/>
                            <a:ext cx="762635" cy="262890"/>
                          </a:xfrm>
                          <a:prstGeom prst="rect">
                            <a:avLst/>
                          </a:prstGeom>
                        </wps:spPr>
                        <wps:txbx>
                          <w:txbxContent>
                            <w:p w14:paraId="0BD217FF"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201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169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wps:txbx>
                        <wps:bodyPr vert="horz" wrap="square" lIns="0" tIns="0" rIns="0" bIns="0" rtlCol="0">
                          <a:spAutoFit/>
                        </wps:bodyPr>
                      </wps:wsp>
                      <wps:wsp>
                        <wps:cNvPr id="122" name="object 39"/>
                        <wps:cNvSpPr txBox="1"/>
                        <wps:spPr>
                          <a:xfrm>
                            <a:off x="5515966" y="2998686"/>
                            <a:ext cx="762635" cy="262890"/>
                          </a:xfrm>
                          <a:prstGeom prst="rect">
                            <a:avLst/>
                          </a:prstGeom>
                        </wps:spPr>
                        <wps:txbx>
                          <w:txbxContent>
                            <w:p w14:paraId="1A127A7D"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183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9"/>
                                  <w:kern w:val="24"/>
                                  <w:sz w:val="12"/>
                                  <w:szCs w:val="12"/>
                                </w:rPr>
                                <w:t>G214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155</w:t>
                              </w:r>
                            </w:p>
                          </w:txbxContent>
                        </wps:txbx>
                        <wps:bodyPr vert="horz" wrap="square" lIns="0" tIns="0" rIns="0" bIns="0" rtlCol="0">
                          <a:spAutoFit/>
                        </wps:bodyPr>
                      </wps:wsp>
                      <wps:wsp>
                        <wps:cNvPr id="123" name="object 40"/>
                        <wps:cNvSpPr txBox="1"/>
                        <wps:spPr>
                          <a:xfrm>
                            <a:off x="6740918" y="2998686"/>
                            <a:ext cx="762635" cy="262890"/>
                          </a:xfrm>
                          <a:prstGeom prst="rect">
                            <a:avLst/>
                          </a:prstGeom>
                        </wps:spPr>
                        <wps:txbx>
                          <w:txbxContent>
                            <w:p w14:paraId="472A8077"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246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6"/>
                                  <w:kern w:val="24"/>
                                  <w:sz w:val="12"/>
                                  <w:szCs w:val="12"/>
                                </w:rPr>
                                <w:t>174-</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135</w:t>
                              </w:r>
                            </w:p>
                          </w:txbxContent>
                        </wps:txbx>
                        <wps:bodyPr vert="horz" wrap="square" lIns="0" tIns="0" rIns="0" bIns="0" rtlCol="0">
                          <a:spAutoFit/>
                        </wps:bodyPr>
                      </wps:wsp>
                      <wps:wsp>
                        <wps:cNvPr id="124" name="object 41"/>
                        <wps:cNvSpPr txBox="1"/>
                        <wps:spPr>
                          <a:xfrm>
                            <a:off x="7955376" y="2998686"/>
                            <a:ext cx="763270" cy="262890"/>
                          </a:xfrm>
                          <a:prstGeom prst="rect">
                            <a:avLst/>
                          </a:prstGeom>
                        </wps:spPr>
                        <wps:txbx>
                          <w:txbxContent>
                            <w:p w14:paraId="46665C2F"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157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157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156</w:t>
                              </w:r>
                            </w:p>
                          </w:txbxContent>
                        </wps:txbx>
                        <wps:bodyPr vert="horz" wrap="square" lIns="0" tIns="0" rIns="0" bIns="0" rtlCol="0">
                          <a:spAutoFit/>
                        </wps:bodyPr>
                      </wps:wsp>
                      <wps:wsp>
                        <wps:cNvPr id="125" name="object 42"/>
                        <wps:cNvSpPr txBox="1"/>
                        <wps:spPr>
                          <a:xfrm>
                            <a:off x="5519714" y="2398153"/>
                            <a:ext cx="667385" cy="350520"/>
                          </a:xfrm>
                          <a:prstGeom prst="rect">
                            <a:avLst/>
                          </a:prstGeom>
                        </wps:spPr>
                        <wps:txbx>
                          <w:txbxContent>
                            <w:p w14:paraId="5EE2B154" w14:textId="77777777" w:rsidR="00542240" w:rsidRDefault="00542240" w:rsidP="00E015AE">
                              <w:pPr>
                                <w:pStyle w:val="NormalWeb"/>
                                <w:ind w:lef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739</w:t>
                              </w:r>
                              <w:r>
                                <w:rPr>
                                  <w:b/>
                                  <w:bCs/>
                                  <w:color w:val="414042"/>
                                  <w:spacing w:val="-7"/>
                                  <w:kern w:val="24"/>
                                  <w:sz w:val="12"/>
                                  <w:szCs w:val="12"/>
                                </w:rPr>
                                <w:t xml:space="preserve"> </w:t>
                              </w:r>
                              <w:r>
                                <w:rPr>
                                  <w:b/>
                                  <w:bCs/>
                                  <w:color w:val="414042"/>
                                  <w:spacing w:val="-28"/>
                                  <w:kern w:val="24"/>
                                  <w:sz w:val="12"/>
                                  <w:szCs w:val="12"/>
                                </w:rPr>
                                <w:t>C</w:t>
                              </w:r>
                            </w:p>
                            <w:p w14:paraId="39B9CE84" w14:textId="77777777" w:rsidR="00542240" w:rsidRDefault="00542240" w:rsidP="00E015AE">
                              <w:pPr>
                                <w:pStyle w:val="NormalWeb"/>
                                <w:ind w:left="14"/>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7"/>
                                  <w:kern w:val="24"/>
                                  <w:sz w:val="12"/>
                                  <w:szCs w:val="12"/>
                                </w:rPr>
                                <w:t>78-</w:t>
                              </w:r>
                              <w:r>
                                <w:rPr>
                                  <w:color w:val="414042"/>
                                  <w:spacing w:val="-11"/>
                                  <w:kern w:val="24"/>
                                  <w:sz w:val="12"/>
                                  <w:szCs w:val="12"/>
                                </w:rPr>
                                <w:t xml:space="preserve"> </w:t>
                              </w:r>
                              <w:r>
                                <w:rPr>
                                  <w:color w:val="414042"/>
                                  <w:spacing w:val="-36"/>
                                  <w:kern w:val="24"/>
                                  <w:sz w:val="12"/>
                                  <w:szCs w:val="12"/>
                                </w:rPr>
                                <w:t>Y</w:t>
                              </w:r>
                              <w:r>
                                <w:rPr>
                                  <w:color w:val="414042"/>
                                  <w:spacing w:val="-11"/>
                                  <w:kern w:val="24"/>
                                  <w:sz w:val="12"/>
                                  <w:szCs w:val="12"/>
                                </w:rPr>
                                <w:t xml:space="preserve"> </w:t>
                              </w:r>
                              <w:r>
                                <w:rPr>
                                  <w:color w:val="414042"/>
                                  <w:spacing w:val="-7"/>
                                  <w:kern w:val="24"/>
                                  <w:sz w:val="12"/>
                                  <w:szCs w:val="12"/>
                                </w:rPr>
                                <w:t>95-</w:t>
                              </w:r>
                              <w:r>
                                <w:rPr>
                                  <w:color w:val="414042"/>
                                  <w:spacing w:val="-8"/>
                                  <w:kern w:val="24"/>
                                  <w:sz w:val="12"/>
                                  <w:szCs w:val="12"/>
                                </w:rPr>
                                <w:t xml:space="preserve"> </w:t>
                              </w:r>
                              <w:r>
                                <w:rPr>
                                  <w:color w:val="414042"/>
                                  <w:spacing w:val="-29"/>
                                  <w:kern w:val="24"/>
                                  <w:sz w:val="12"/>
                                  <w:szCs w:val="12"/>
                                </w:rPr>
                                <w:t>K</w:t>
                              </w:r>
                              <w:r>
                                <w:rPr>
                                  <w:color w:val="414042"/>
                                  <w:spacing w:val="-9"/>
                                  <w:kern w:val="24"/>
                                  <w:sz w:val="12"/>
                                  <w:szCs w:val="12"/>
                                </w:rPr>
                                <w:t xml:space="preserve"> </w:t>
                              </w:r>
                              <w:r>
                                <w:rPr>
                                  <w:color w:val="414042"/>
                                  <w:spacing w:val="-4"/>
                                  <w:kern w:val="24"/>
                                  <w:sz w:val="12"/>
                                  <w:szCs w:val="12"/>
                                </w:rPr>
                                <w:t>5</w:t>
                              </w:r>
                            </w:p>
                            <w:p w14:paraId="2834601E" w14:textId="77777777" w:rsidR="00542240" w:rsidRDefault="00542240" w:rsidP="00E015AE">
                              <w:pPr>
                                <w:pStyle w:val="NormalWeb"/>
                                <w:ind w:left="14"/>
                              </w:pPr>
                              <w:proofErr w:type="gramStart"/>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11"/>
                                  <w:kern w:val="24"/>
                                  <w:sz w:val="12"/>
                                  <w:szCs w:val="12"/>
                                </w:rPr>
                                <w:t>R82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174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50</w:t>
                              </w:r>
                            </w:p>
                          </w:txbxContent>
                        </wps:txbx>
                        <wps:bodyPr vert="horz" wrap="square" lIns="0" tIns="0" rIns="0" bIns="0" rtlCol="0">
                          <a:spAutoFit/>
                        </wps:bodyPr>
                      </wps:wsp>
                      <wps:wsp>
                        <wps:cNvPr id="126" name="object 43"/>
                        <wps:cNvSpPr txBox="1"/>
                        <wps:spPr>
                          <a:xfrm>
                            <a:off x="6740543" y="2398153"/>
                            <a:ext cx="681355" cy="350520"/>
                          </a:xfrm>
                          <a:prstGeom prst="rect">
                            <a:avLst/>
                          </a:prstGeom>
                        </wps:spPr>
                        <wps:txbx>
                          <w:txbxContent>
                            <w:p w14:paraId="5C01C4CF" w14:textId="77777777" w:rsidR="00542240" w:rsidRDefault="00542240" w:rsidP="00E015AE">
                              <w:pPr>
                                <w:pStyle w:val="NormalWeb"/>
                                <w:ind w:lef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2347</w:t>
                              </w:r>
                              <w:r>
                                <w:rPr>
                                  <w:b/>
                                  <w:bCs/>
                                  <w:color w:val="414042"/>
                                  <w:spacing w:val="-7"/>
                                  <w:kern w:val="24"/>
                                  <w:sz w:val="12"/>
                                  <w:szCs w:val="12"/>
                                </w:rPr>
                                <w:t xml:space="preserve"> </w:t>
                              </w:r>
                              <w:r>
                                <w:rPr>
                                  <w:b/>
                                  <w:bCs/>
                                  <w:color w:val="414042"/>
                                  <w:spacing w:val="-28"/>
                                  <w:kern w:val="24"/>
                                  <w:sz w:val="12"/>
                                  <w:szCs w:val="12"/>
                                </w:rPr>
                                <w:t>C</w:t>
                              </w:r>
                            </w:p>
                            <w:p w14:paraId="4AE82A91" w14:textId="77777777" w:rsidR="00542240" w:rsidRDefault="00542240" w:rsidP="00E015AE">
                              <w:pPr>
                                <w:pStyle w:val="NormalWeb"/>
                                <w:ind w:left="14"/>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color w:val="414042"/>
                                  <w:spacing w:val="-22"/>
                                  <w:kern w:val="24"/>
                                  <w:sz w:val="12"/>
                                  <w:szCs w:val="12"/>
                                </w:rPr>
                                <w:t>M</w:t>
                              </w:r>
                              <w:proofErr w:type="gramEnd"/>
                              <w:r>
                                <w:rPr>
                                  <w:color w:val="414042"/>
                                  <w:spacing w:val="-8"/>
                                  <w:kern w:val="24"/>
                                  <w:sz w:val="12"/>
                                  <w:szCs w:val="12"/>
                                </w:rPr>
                                <w:t xml:space="preserve"> </w:t>
                              </w:r>
                              <w:r>
                                <w:rPr>
                                  <w:color w:val="414042"/>
                                  <w:spacing w:val="-4"/>
                                  <w:kern w:val="24"/>
                                  <w:sz w:val="12"/>
                                  <w:szCs w:val="12"/>
                                </w:rPr>
                                <w:t>88</w:t>
                              </w:r>
                              <w:r>
                                <w:rPr>
                                  <w:color w:val="414042"/>
                                  <w:spacing w:val="-8"/>
                                  <w:kern w:val="24"/>
                                  <w:sz w:val="12"/>
                                  <w:szCs w:val="12"/>
                                </w:rPr>
                                <w:t xml:space="preserve"> </w:t>
                              </w:r>
                              <w:r>
                                <w:rPr>
                                  <w:color w:val="414042"/>
                                  <w:spacing w:val="-14"/>
                                  <w:kern w:val="24"/>
                                  <w:sz w:val="12"/>
                                  <w:szCs w:val="12"/>
                                </w:rPr>
                                <w:t>-</w:t>
                              </w:r>
                              <w:r>
                                <w:rPr>
                                  <w:color w:val="414042"/>
                                  <w:spacing w:val="-11"/>
                                  <w:kern w:val="24"/>
                                  <w:sz w:val="12"/>
                                  <w:szCs w:val="12"/>
                                </w:rPr>
                                <w:t xml:space="preserve"> </w:t>
                              </w:r>
                              <w:r>
                                <w:rPr>
                                  <w:color w:val="414042"/>
                                  <w:spacing w:val="-36"/>
                                  <w:kern w:val="24"/>
                                  <w:sz w:val="12"/>
                                  <w:szCs w:val="12"/>
                                </w:rPr>
                                <w:t>Y</w:t>
                              </w:r>
                              <w:r>
                                <w:rPr>
                                  <w:color w:val="414042"/>
                                  <w:spacing w:val="-11"/>
                                  <w:kern w:val="24"/>
                                  <w:sz w:val="12"/>
                                  <w:szCs w:val="12"/>
                                </w:rPr>
                                <w:t xml:space="preserve"> </w:t>
                              </w:r>
                              <w:r>
                                <w:rPr>
                                  <w:color w:val="414042"/>
                                  <w:spacing w:val="-4"/>
                                  <w:kern w:val="24"/>
                                  <w:sz w:val="12"/>
                                  <w:szCs w:val="12"/>
                                </w:rPr>
                                <w:t>100</w:t>
                              </w:r>
                            </w:p>
                            <w:p w14:paraId="47B5CFB2" w14:textId="77777777" w:rsidR="00542240" w:rsidRDefault="00542240" w:rsidP="00E015AE">
                              <w:pPr>
                                <w:pStyle w:val="NormalWeb"/>
                                <w:ind w:left="14"/>
                              </w:pPr>
                              <w:proofErr w:type="gramStart"/>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56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17</w:t>
                              </w:r>
                            </w:p>
                          </w:txbxContent>
                        </wps:txbx>
                        <wps:bodyPr vert="horz" wrap="square" lIns="0" tIns="0" rIns="0" bIns="0" rtlCol="0">
                          <a:spAutoFit/>
                        </wps:bodyPr>
                      </wps:wsp>
                      <wps:wsp>
                        <wps:cNvPr id="127" name="object 44"/>
                        <wps:cNvSpPr txBox="1"/>
                        <wps:spPr>
                          <a:xfrm>
                            <a:off x="7961372" y="2398153"/>
                            <a:ext cx="759460" cy="262890"/>
                          </a:xfrm>
                          <a:prstGeom prst="rect">
                            <a:avLst/>
                          </a:prstGeom>
                        </wps:spPr>
                        <wps:txbx>
                          <w:txbxContent>
                            <w:p w14:paraId="506DCA77" w14:textId="77777777" w:rsidR="00542240" w:rsidRDefault="00542240" w:rsidP="00E015AE">
                              <w:pPr>
                                <w:pStyle w:val="NormalWeb"/>
                                <w:ind w:left="14" w:righ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spacing w:val="-30"/>
                                  <w:kern w:val="24"/>
                                  <w:sz w:val="12"/>
                                  <w:szCs w:val="12"/>
                                </w:rPr>
                                <w:t>C</w:t>
                              </w:r>
                              <w:r>
                                <w:rPr>
                                  <w:b/>
                                  <w:bCs/>
                                  <w:color w:val="414042"/>
                                  <w:spacing w:val="-26"/>
                                  <w:kern w:val="24"/>
                                  <w:sz w:val="12"/>
                                  <w:szCs w:val="12"/>
                                </w:rPr>
                                <w:t>OOL</w:t>
                              </w:r>
                              <w:r>
                                <w:rPr>
                                  <w:b/>
                                  <w:bCs/>
                                  <w:color w:val="414042"/>
                                  <w:spacing w:val="-10"/>
                                  <w:kern w:val="24"/>
                                  <w:sz w:val="12"/>
                                  <w:szCs w:val="12"/>
                                </w:rPr>
                                <w:t xml:space="preserve"> </w:t>
                              </w:r>
                              <w:r>
                                <w:rPr>
                                  <w:b/>
                                  <w:bCs/>
                                  <w:color w:val="414042"/>
                                  <w:spacing w:val="-27"/>
                                  <w:kern w:val="24"/>
                                  <w:sz w:val="12"/>
                                  <w:szCs w:val="12"/>
                                </w:rPr>
                                <w:t>GR</w:t>
                              </w:r>
                              <w:r>
                                <w:rPr>
                                  <w:b/>
                                  <w:bCs/>
                                  <w:color w:val="414042"/>
                                  <w:spacing w:val="-30"/>
                                  <w:kern w:val="24"/>
                                  <w:sz w:val="12"/>
                                  <w:szCs w:val="12"/>
                                </w:rPr>
                                <w:t>A</w:t>
                              </w:r>
                              <w:r>
                                <w:rPr>
                                  <w:b/>
                                  <w:bCs/>
                                  <w:color w:val="414042"/>
                                  <w:spacing w:val="-32"/>
                                  <w:kern w:val="24"/>
                                  <w:sz w:val="12"/>
                                  <w:szCs w:val="12"/>
                                </w:rPr>
                                <w:t>Y</w:t>
                              </w:r>
                              <w:r>
                                <w:rPr>
                                  <w:b/>
                                  <w:bCs/>
                                  <w:color w:val="414042"/>
                                  <w:spacing w:val="-10"/>
                                  <w:kern w:val="24"/>
                                  <w:sz w:val="12"/>
                                  <w:szCs w:val="12"/>
                                </w:rPr>
                                <w:t xml:space="preserve"> </w:t>
                              </w:r>
                              <w:r>
                                <w:rPr>
                                  <w:b/>
                                  <w:bCs/>
                                  <w:color w:val="414042"/>
                                  <w:kern w:val="24"/>
                                  <w:sz w:val="12"/>
                                  <w:szCs w:val="12"/>
                                </w:rPr>
                                <w:t>11</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9"/>
                                  <w:kern w:val="24"/>
                                  <w:sz w:val="12"/>
                                  <w:szCs w:val="12"/>
                                </w:rPr>
                                <w:t>K</w:t>
                              </w:r>
                              <w:r>
                                <w:rPr>
                                  <w:color w:val="414042"/>
                                  <w:spacing w:val="-9"/>
                                  <w:kern w:val="24"/>
                                  <w:sz w:val="12"/>
                                  <w:szCs w:val="12"/>
                                </w:rPr>
                                <w:t xml:space="preserve"> </w:t>
                              </w:r>
                              <w:r>
                                <w:rPr>
                                  <w:color w:val="414042"/>
                                  <w:spacing w:val="-4"/>
                                  <w:kern w:val="24"/>
                                  <w:sz w:val="12"/>
                                  <w:szCs w:val="12"/>
                                </w:rPr>
                                <w:t>100</w:t>
                              </w:r>
                            </w:p>
                            <w:p w14:paraId="1EFD09BB" w14:textId="77777777" w:rsidR="00542240" w:rsidRDefault="00542240" w:rsidP="00E015AE">
                              <w:pPr>
                                <w:pStyle w:val="NormalWeb"/>
                                <w:ind w:left="14"/>
                              </w:pPr>
                              <w:proofErr w:type="gramStart"/>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87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87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86</w:t>
                              </w:r>
                            </w:p>
                          </w:txbxContent>
                        </wps:txbx>
                        <wps:bodyPr vert="horz" wrap="square" lIns="0" tIns="0" rIns="0" bIns="0" rtlCol="0">
                          <a:spAutoFit/>
                        </wps:bodyPr>
                      </wps:wsp>
                      <wps:wsp>
                        <wps:cNvPr id="128" name="object 45"/>
                        <wps:cNvSpPr/>
                        <wps:spPr>
                          <a:xfrm>
                            <a:off x="4307136" y="2089972"/>
                            <a:ext cx="1062961" cy="280999"/>
                          </a:xfrm>
                          <a:custGeom>
                            <a:avLst/>
                            <a:gdLst/>
                            <a:ahLst/>
                            <a:cxnLst/>
                            <a:rect l="l" t="t" r="r" b="b"/>
                            <a:pathLst>
                              <a:path w="1172210" h="309879">
                                <a:moveTo>
                                  <a:pt x="1171676" y="309333"/>
                                </a:moveTo>
                                <a:lnTo>
                                  <a:pt x="0" y="309333"/>
                                </a:lnTo>
                                <a:lnTo>
                                  <a:pt x="0" y="0"/>
                                </a:lnTo>
                                <a:lnTo>
                                  <a:pt x="1171676" y="0"/>
                                </a:lnTo>
                                <a:lnTo>
                                  <a:pt x="1171676" y="309333"/>
                                </a:lnTo>
                                <a:close/>
                              </a:path>
                            </a:pathLst>
                          </a:custGeom>
                          <a:solidFill>
                            <a:srgbClr val="9256A3"/>
                          </a:solidFill>
                        </wps:spPr>
                        <wps:bodyPr wrap="square" lIns="0" tIns="0" rIns="0" bIns="0" rtlCol="0"/>
                      </wps:wsp>
                      <wps:wsp>
                        <wps:cNvPr id="129" name="object 46"/>
                        <wps:cNvSpPr/>
                        <wps:spPr>
                          <a:xfrm>
                            <a:off x="5533077" y="2089972"/>
                            <a:ext cx="1062961" cy="280999"/>
                          </a:xfrm>
                          <a:custGeom>
                            <a:avLst/>
                            <a:gdLst/>
                            <a:ahLst/>
                            <a:cxnLst/>
                            <a:rect l="l" t="t" r="r" b="b"/>
                            <a:pathLst>
                              <a:path w="1172209" h="309879">
                                <a:moveTo>
                                  <a:pt x="1171676" y="309333"/>
                                </a:moveTo>
                                <a:lnTo>
                                  <a:pt x="0" y="309333"/>
                                </a:lnTo>
                                <a:lnTo>
                                  <a:pt x="0" y="0"/>
                                </a:lnTo>
                                <a:lnTo>
                                  <a:pt x="1171676" y="0"/>
                                </a:lnTo>
                                <a:lnTo>
                                  <a:pt x="1171676" y="309333"/>
                                </a:lnTo>
                                <a:close/>
                              </a:path>
                            </a:pathLst>
                          </a:custGeom>
                          <a:solidFill>
                            <a:srgbClr val="50B848"/>
                          </a:solidFill>
                        </wps:spPr>
                        <wps:bodyPr wrap="square" lIns="0" tIns="0" rIns="0" bIns="0" rtlCol="0"/>
                      </wps:wsp>
                      <wps:wsp>
                        <wps:cNvPr id="130" name="object 47"/>
                        <wps:cNvSpPr/>
                        <wps:spPr>
                          <a:xfrm>
                            <a:off x="6752027" y="2089972"/>
                            <a:ext cx="1062961" cy="280999"/>
                          </a:xfrm>
                          <a:custGeom>
                            <a:avLst/>
                            <a:gdLst/>
                            <a:ahLst/>
                            <a:cxnLst/>
                            <a:rect l="l" t="t" r="r" b="b"/>
                            <a:pathLst>
                              <a:path w="1172209" h="309879">
                                <a:moveTo>
                                  <a:pt x="1171676" y="309333"/>
                                </a:moveTo>
                                <a:lnTo>
                                  <a:pt x="0" y="309333"/>
                                </a:lnTo>
                                <a:lnTo>
                                  <a:pt x="0" y="0"/>
                                </a:lnTo>
                                <a:lnTo>
                                  <a:pt x="1171676" y="0"/>
                                </a:lnTo>
                                <a:lnTo>
                                  <a:pt x="1171676" y="309333"/>
                                </a:lnTo>
                                <a:close/>
                              </a:path>
                            </a:pathLst>
                          </a:custGeom>
                          <a:solidFill>
                            <a:srgbClr val="EF4623"/>
                          </a:solidFill>
                        </wps:spPr>
                        <wps:bodyPr wrap="square" lIns="0" tIns="0" rIns="0" bIns="0" rtlCol="0"/>
                      </wps:wsp>
                      <wps:wsp>
                        <wps:cNvPr id="131" name="object 48"/>
                        <wps:cNvSpPr/>
                        <wps:spPr>
                          <a:xfrm>
                            <a:off x="7966302" y="2089962"/>
                            <a:ext cx="1062961" cy="280999"/>
                          </a:xfrm>
                          <a:custGeom>
                            <a:avLst/>
                            <a:gdLst/>
                            <a:ahLst/>
                            <a:cxnLst/>
                            <a:rect l="l" t="t" r="r" b="b"/>
                            <a:pathLst>
                              <a:path w="1172209" h="309879">
                                <a:moveTo>
                                  <a:pt x="0" y="309333"/>
                                </a:moveTo>
                                <a:lnTo>
                                  <a:pt x="1171676" y="309333"/>
                                </a:lnTo>
                                <a:lnTo>
                                  <a:pt x="1171676" y="0"/>
                                </a:lnTo>
                                <a:lnTo>
                                  <a:pt x="0" y="0"/>
                                </a:lnTo>
                                <a:lnTo>
                                  <a:pt x="0" y="309333"/>
                                </a:lnTo>
                                <a:close/>
                              </a:path>
                            </a:pathLst>
                          </a:custGeom>
                          <a:solidFill>
                            <a:srgbClr val="58595B"/>
                          </a:solidFill>
                        </wps:spPr>
                        <wps:bodyPr wrap="square" lIns="0" tIns="0" rIns="0" bIns="0" rtlCol="0"/>
                      </wps:wsp>
                      <wps:wsp>
                        <wps:cNvPr id="132" name="object 49"/>
                        <wps:cNvSpPr/>
                        <wps:spPr>
                          <a:xfrm>
                            <a:off x="4307136" y="2814122"/>
                            <a:ext cx="1062961" cy="156623"/>
                          </a:xfrm>
                          <a:custGeom>
                            <a:avLst/>
                            <a:gdLst/>
                            <a:ahLst/>
                            <a:cxnLst/>
                            <a:rect l="l" t="t" r="r" b="b"/>
                            <a:pathLst>
                              <a:path w="1172210" h="172720">
                                <a:moveTo>
                                  <a:pt x="1171676" y="172719"/>
                                </a:moveTo>
                                <a:lnTo>
                                  <a:pt x="0" y="172719"/>
                                </a:lnTo>
                                <a:lnTo>
                                  <a:pt x="0" y="0"/>
                                </a:lnTo>
                                <a:lnTo>
                                  <a:pt x="1171676" y="0"/>
                                </a:lnTo>
                                <a:lnTo>
                                  <a:pt x="1171676" y="172719"/>
                                </a:lnTo>
                                <a:close/>
                              </a:path>
                            </a:pathLst>
                          </a:custGeom>
                          <a:solidFill>
                            <a:srgbClr val="BEA0CB"/>
                          </a:solidFill>
                        </wps:spPr>
                        <wps:bodyPr wrap="square" lIns="0" tIns="0" rIns="0" bIns="0" rtlCol="0"/>
                      </wps:wsp>
                      <wps:wsp>
                        <wps:cNvPr id="133" name="object 50"/>
                        <wps:cNvSpPr/>
                        <wps:spPr>
                          <a:xfrm>
                            <a:off x="5533077" y="2814122"/>
                            <a:ext cx="1062961" cy="156623"/>
                          </a:xfrm>
                          <a:custGeom>
                            <a:avLst/>
                            <a:gdLst/>
                            <a:ahLst/>
                            <a:cxnLst/>
                            <a:rect l="l" t="t" r="r" b="b"/>
                            <a:pathLst>
                              <a:path w="1172209" h="172720">
                                <a:moveTo>
                                  <a:pt x="1171676" y="172719"/>
                                </a:moveTo>
                                <a:lnTo>
                                  <a:pt x="0" y="172719"/>
                                </a:lnTo>
                                <a:lnTo>
                                  <a:pt x="0" y="0"/>
                                </a:lnTo>
                                <a:lnTo>
                                  <a:pt x="1171676" y="0"/>
                                </a:lnTo>
                                <a:lnTo>
                                  <a:pt x="1171676" y="172719"/>
                                </a:lnTo>
                                <a:close/>
                              </a:path>
                            </a:pathLst>
                          </a:custGeom>
                          <a:solidFill>
                            <a:srgbClr val="AAD69C"/>
                          </a:solidFill>
                        </wps:spPr>
                        <wps:bodyPr wrap="square" lIns="0" tIns="0" rIns="0" bIns="0" rtlCol="0"/>
                      </wps:wsp>
                      <wps:wsp>
                        <wps:cNvPr id="134" name="object 51"/>
                        <wps:cNvSpPr/>
                        <wps:spPr>
                          <a:xfrm>
                            <a:off x="6752027" y="2814122"/>
                            <a:ext cx="1062961" cy="156623"/>
                          </a:xfrm>
                          <a:custGeom>
                            <a:avLst/>
                            <a:gdLst/>
                            <a:ahLst/>
                            <a:cxnLst/>
                            <a:rect l="l" t="t" r="r" b="b"/>
                            <a:pathLst>
                              <a:path w="1172209" h="172720">
                                <a:moveTo>
                                  <a:pt x="1171676" y="172719"/>
                                </a:moveTo>
                                <a:lnTo>
                                  <a:pt x="0" y="172719"/>
                                </a:lnTo>
                                <a:lnTo>
                                  <a:pt x="0" y="0"/>
                                </a:lnTo>
                                <a:lnTo>
                                  <a:pt x="1171676" y="0"/>
                                </a:lnTo>
                                <a:lnTo>
                                  <a:pt x="1171676" y="172719"/>
                                </a:lnTo>
                                <a:close/>
                              </a:path>
                            </a:pathLst>
                          </a:custGeom>
                          <a:solidFill>
                            <a:srgbClr val="F8A27D"/>
                          </a:solidFill>
                        </wps:spPr>
                        <wps:bodyPr wrap="square" lIns="0" tIns="0" rIns="0" bIns="0" rtlCol="0"/>
                      </wps:wsp>
                      <wps:wsp>
                        <wps:cNvPr id="135" name="object 52"/>
                        <wps:cNvSpPr/>
                        <wps:spPr>
                          <a:xfrm>
                            <a:off x="7966302" y="2814111"/>
                            <a:ext cx="1062961" cy="156623"/>
                          </a:xfrm>
                          <a:custGeom>
                            <a:avLst/>
                            <a:gdLst/>
                            <a:ahLst/>
                            <a:cxnLst/>
                            <a:rect l="l" t="t" r="r" b="b"/>
                            <a:pathLst>
                              <a:path w="1172209" h="172720">
                                <a:moveTo>
                                  <a:pt x="0" y="172732"/>
                                </a:moveTo>
                                <a:lnTo>
                                  <a:pt x="1171676" y="172732"/>
                                </a:lnTo>
                                <a:lnTo>
                                  <a:pt x="1171676" y="0"/>
                                </a:lnTo>
                                <a:lnTo>
                                  <a:pt x="0" y="0"/>
                                </a:lnTo>
                                <a:lnTo>
                                  <a:pt x="0" y="172732"/>
                                </a:lnTo>
                                <a:close/>
                              </a:path>
                            </a:pathLst>
                          </a:custGeom>
                          <a:solidFill>
                            <a:srgbClr val="939598"/>
                          </a:solidFill>
                        </wps:spPr>
                        <wps:bodyPr wrap="square" lIns="0" tIns="0" rIns="0" bIns="0" rtlCol="0"/>
                      </wps:wsp>
                      <wps:wsp>
                        <wps:cNvPr id="136" name="object 53"/>
                        <wps:cNvSpPr txBox="1"/>
                        <wps:spPr>
                          <a:xfrm>
                            <a:off x="4298885" y="3507343"/>
                            <a:ext cx="762635" cy="262890"/>
                          </a:xfrm>
                          <a:prstGeom prst="rect">
                            <a:avLst/>
                          </a:prstGeom>
                        </wps:spPr>
                        <wps:txbx>
                          <w:txbxContent>
                            <w:p w14:paraId="5F9AB4B8"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221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288</w:t>
                              </w:r>
                            </w:p>
                          </w:txbxContent>
                        </wps:txbx>
                        <wps:bodyPr vert="horz" wrap="square" lIns="0" tIns="0" rIns="0" bIns="0" rtlCol="0">
                          <a:spAutoFit/>
                        </wps:bodyPr>
                      </wps:wsp>
                      <wps:wsp>
                        <wps:cNvPr id="137" name="object 54"/>
                        <wps:cNvSpPr txBox="1"/>
                        <wps:spPr>
                          <a:xfrm>
                            <a:off x="5515966" y="3507343"/>
                            <a:ext cx="762635" cy="262890"/>
                          </a:xfrm>
                          <a:prstGeom prst="rect">
                            <a:avLst/>
                          </a:prstGeom>
                        </wps:spPr>
                        <wps:txbx>
                          <w:txbxContent>
                            <w:p w14:paraId="107DEA1B"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R226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217</w:t>
                              </w:r>
                            </w:p>
                          </w:txbxContent>
                        </wps:txbx>
                        <wps:bodyPr vert="horz" wrap="square" lIns="0" tIns="0" rIns="0" bIns="0" rtlCol="0">
                          <a:spAutoFit/>
                        </wps:bodyPr>
                      </wps:wsp>
                      <wps:wsp>
                        <wps:cNvPr id="138" name="object 55"/>
                        <wps:cNvSpPr txBox="1"/>
                        <wps:spPr>
                          <a:xfrm>
                            <a:off x="6740918" y="3507343"/>
                            <a:ext cx="762635" cy="262890"/>
                          </a:xfrm>
                          <a:prstGeom prst="rect">
                            <a:avLst/>
                          </a:prstGeom>
                        </wps:spPr>
                        <wps:txbx>
                          <w:txbxContent>
                            <w:p w14:paraId="6C1D1411"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253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6"/>
                                  <w:kern w:val="24"/>
                                  <w:sz w:val="12"/>
                                  <w:szCs w:val="12"/>
                                </w:rPr>
                                <w:t>224-</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wps:txbx>
                        <wps:bodyPr vert="horz" wrap="square" lIns="0" tIns="0" rIns="0" bIns="0" rtlCol="0">
                          <a:spAutoFit/>
                        </wps:bodyPr>
                      </wps:wsp>
                      <wps:wsp>
                        <wps:cNvPr id="139" name="object 56"/>
                        <wps:cNvSpPr txBox="1"/>
                        <wps:spPr>
                          <a:xfrm>
                            <a:off x="7955376" y="3507343"/>
                            <a:ext cx="763270" cy="262890"/>
                          </a:xfrm>
                          <a:prstGeom prst="rect">
                            <a:avLst/>
                          </a:prstGeom>
                        </wps:spPr>
                        <wps:txbx>
                          <w:txbxContent>
                            <w:p w14:paraId="03B1FB8B"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218</w:t>
                              </w:r>
                            </w:p>
                          </w:txbxContent>
                        </wps:txbx>
                        <wps:bodyPr vert="horz" wrap="square" lIns="0" tIns="0" rIns="0" bIns="0" rtlCol="0">
                          <a:spAutoFit/>
                        </wps:bodyPr>
                      </wps:wsp>
                      <wps:wsp>
                        <wps:cNvPr id="140" name="object 57"/>
                        <wps:cNvSpPr/>
                        <wps:spPr>
                          <a:xfrm>
                            <a:off x="4307136" y="3322812"/>
                            <a:ext cx="1062961" cy="156623"/>
                          </a:xfrm>
                          <a:custGeom>
                            <a:avLst/>
                            <a:gdLst/>
                            <a:ahLst/>
                            <a:cxnLst/>
                            <a:rect l="l" t="t" r="r" b="b"/>
                            <a:pathLst>
                              <a:path w="1172210" h="172720">
                                <a:moveTo>
                                  <a:pt x="1171676" y="172694"/>
                                </a:moveTo>
                                <a:lnTo>
                                  <a:pt x="0" y="172694"/>
                                </a:lnTo>
                                <a:lnTo>
                                  <a:pt x="0" y="0"/>
                                </a:lnTo>
                                <a:lnTo>
                                  <a:pt x="1171676" y="0"/>
                                </a:lnTo>
                                <a:lnTo>
                                  <a:pt x="1171676" y="172694"/>
                                </a:lnTo>
                                <a:close/>
                              </a:path>
                            </a:pathLst>
                          </a:custGeom>
                          <a:solidFill>
                            <a:srgbClr val="E1D4E9"/>
                          </a:solidFill>
                        </wps:spPr>
                        <wps:bodyPr wrap="square" lIns="0" tIns="0" rIns="0" bIns="0" rtlCol="0"/>
                      </wps:wsp>
                      <wps:wsp>
                        <wps:cNvPr id="141" name="object 58"/>
                        <wps:cNvSpPr/>
                        <wps:spPr>
                          <a:xfrm>
                            <a:off x="5533077" y="3322812"/>
                            <a:ext cx="1062961" cy="156623"/>
                          </a:xfrm>
                          <a:custGeom>
                            <a:avLst/>
                            <a:gdLst/>
                            <a:ahLst/>
                            <a:cxnLst/>
                            <a:rect l="l" t="t" r="r" b="b"/>
                            <a:pathLst>
                              <a:path w="1172209" h="172720">
                                <a:moveTo>
                                  <a:pt x="1171676" y="172694"/>
                                </a:moveTo>
                                <a:lnTo>
                                  <a:pt x="0" y="172694"/>
                                </a:lnTo>
                                <a:lnTo>
                                  <a:pt x="0" y="0"/>
                                </a:lnTo>
                                <a:lnTo>
                                  <a:pt x="1171676" y="0"/>
                                </a:lnTo>
                                <a:lnTo>
                                  <a:pt x="1171676" y="172694"/>
                                </a:lnTo>
                                <a:close/>
                              </a:path>
                            </a:pathLst>
                          </a:custGeom>
                          <a:solidFill>
                            <a:srgbClr val="D8ECD4"/>
                          </a:solidFill>
                        </wps:spPr>
                        <wps:bodyPr wrap="square" lIns="0" tIns="0" rIns="0" bIns="0" rtlCol="0"/>
                      </wps:wsp>
                      <wps:wsp>
                        <wps:cNvPr id="142" name="object 59"/>
                        <wps:cNvSpPr/>
                        <wps:spPr>
                          <a:xfrm>
                            <a:off x="6752027" y="3322812"/>
                            <a:ext cx="1062961" cy="156623"/>
                          </a:xfrm>
                          <a:custGeom>
                            <a:avLst/>
                            <a:gdLst/>
                            <a:ahLst/>
                            <a:cxnLst/>
                            <a:rect l="l" t="t" r="r" b="b"/>
                            <a:pathLst>
                              <a:path w="1172209" h="172720">
                                <a:moveTo>
                                  <a:pt x="1171676" y="172694"/>
                                </a:moveTo>
                                <a:lnTo>
                                  <a:pt x="0" y="172694"/>
                                </a:lnTo>
                                <a:lnTo>
                                  <a:pt x="0" y="0"/>
                                </a:lnTo>
                                <a:lnTo>
                                  <a:pt x="1171676" y="0"/>
                                </a:lnTo>
                                <a:lnTo>
                                  <a:pt x="1171676" y="172694"/>
                                </a:lnTo>
                                <a:close/>
                              </a:path>
                            </a:pathLst>
                          </a:custGeom>
                          <a:solidFill>
                            <a:srgbClr val="FDD7C3"/>
                          </a:solidFill>
                        </wps:spPr>
                        <wps:bodyPr wrap="square" lIns="0" tIns="0" rIns="0" bIns="0" rtlCol="0"/>
                      </wps:wsp>
                      <wps:wsp>
                        <wps:cNvPr id="143" name="object 60"/>
                        <wps:cNvSpPr/>
                        <wps:spPr>
                          <a:xfrm>
                            <a:off x="7966302" y="3322812"/>
                            <a:ext cx="1062961" cy="156623"/>
                          </a:xfrm>
                          <a:custGeom>
                            <a:avLst/>
                            <a:gdLst/>
                            <a:ahLst/>
                            <a:cxnLst/>
                            <a:rect l="l" t="t" r="r" b="b"/>
                            <a:pathLst>
                              <a:path w="1172209" h="172720">
                                <a:moveTo>
                                  <a:pt x="0" y="172694"/>
                                </a:moveTo>
                                <a:lnTo>
                                  <a:pt x="1171676" y="172694"/>
                                </a:lnTo>
                                <a:lnTo>
                                  <a:pt x="1171676" y="0"/>
                                </a:lnTo>
                                <a:lnTo>
                                  <a:pt x="0" y="0"/>
                                </a:lnTo>
                                <a:lnTo>
                                  <a:pt x="0" y="172694"/>
                                </a:lnTo>
                                <a:close/>
                              </a:path>
                            </a:pathLst>
                          </a:custGeom>
                          <a:solidFill>
                            <a:srgbClr val="D1D3D4"/>
                          </a:solidFill>
                        </wps:spPr>
                        <wps:bodyPr wrap="square" lIns="0" tIns="0" rIns="0" bIns="0" rtlCol="0"/>
                      </wps:wsp>
                      <wps:wsp>
                        <wps:cNvPr id="144" name="object 61"/>
                        <wps:cNvSpPr txBox="1"/>
                        <wps:spPr>
                          <a:xfrm>
                            <a:off x="7955355" y="4009691"/>
                            <a:ext cx="763270" cy="262890"/>
                          </a:xfrm>
                          <a:prstGeom prst="rect">
                            <a:avLst/>
                          </a:prstGeom>
                        </wps:spPr>
                        <wps:txbx>
                          <w:txbxContent>
                            <w:p w14:paraId="0201656F"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10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wps:txbx>
                        <wps:bodyPr vert="horz" wrap="square" lIns="0" tIns="0" rIns="0" bIns="0" rtlCol="0">
                          <a:spAutoFit/>
                        </wps:bodyPr>
                      </wps:wsp>
                      <wps:wsp>
                        <wps:cNvPr id="145" name="object 62"/>
                        <wps:cNvSpPr/>
                        <wps:spPr>
                          <a:xfrm>
                            <a:off x="7966302" y="3825225"/>
                            <a:ext cx="1062961" cy="156623"/>
                          </a:xfrm>
                          <a:custGeom>
                            <a:avLst/>
                            <a:gdLst/>
                            <a:ahLst/>
                            <a:cxnLst/>
                            <a:rect l="l" t="t" r="r" b="b"/>
                            <a:pathLst>
                              <a:path w="1172209" h="172720">
                                <a:moveTo>
                                  <a:pt x="0" y="172694"/>
                                </a:moveTo>
                                <a:lnTo>
                                  <a:pt x="1171676" y="172694"/>
                                </a:lnTo>
                                <a:lnTo>
                                  <a:pt x="1171676" y="0"/>
                                </a:lnTo>
                                <a:lnTo>
                                  <a:pt x="0" y="0"/>
                                </a:lnTo>
                                <a:lnTo>
                                  <a:pt x="0" y="172694"/>
                                </a:lnTo>
                                <a:close/>
                              </a:path>
                            </a:pathLst>
                          </a:custGeom>
                          <a:solidFill>
                            <a:srgbClr val="E6E7E8"/>
                          </a:solidFill>
                        </wps:spPr>
                        <wps:bodyPr wrap="square" lIns="0" tIns="0" rIns="0" bIns="0" rtlCol="0"/>
                      </wps:wsp>
                      <wps:wsp>
                        <wps:cNvPr id="146" name="Text Box 146"/>
                        <wps:cNvSpPr txBox="1"/>
                        <wps:spPr>
                          <a:xfrm>
                            <a:off x="7970977" y="17448"/>
                            <a:ext cx="1057801" cy="261610"/>
                          </a:xfrm>
                          <a:prstGeom prst="rect">
                            <a:avLst/>
                          </a:prstGeom>
                          <a:noFill/>
                        </wps:spPr>
                        <wps:txbx>
                          <w:txbxContent>
                            <w:p w14:paraId="475C7E27" w14:textId="77777777" w:rsidR="00542240" w:rsidRDefault="00542240" w:rsidP="00E015AE">
                              <w:pPr>
                                <w:pStyle w:val="NormalWeb"/>
                                <w:jc w:val="center"/>
                                <w:rPr>
                                  <w:sz w:val="24"/>
                                </w:rPr>
                              </w:pPr>
                              <w:r>
                                <w:rPr>
                                  <w:rFonts w:asciiTheme="minorHAnsi" w:hAnsi="Calibri" w:cstheme="minorBidi"/>
                                  <w:color w:val="000000" w:themeColor="text1"/>
                                  <w:kern w:val="24"/>
                                  <w:szCs w:val="22"/>
                                  <w:lang w:val="en-US"/>
                                </w:rPr>
                                <w:t>Guideline</w:t>
                              </w:r>
                            </w:p>
                          </w:txbxContent>
                        </wps:txbx>
                        <wps:bodyPr wrap="square" rtlCol="0">
                          <a:spAutoFit/>
                        </wps:bodyPr>
                      </wps:wsp>
                      <wps:wsp>
                        <wps:cNvPr id="147" name="Text Box 147"/>
                        <wps:cNvSpPr txBox="1"/>
                        <wps:spPr>
                          <a:xfrm>
                            <a:off x="4237404" y="18396"/>
                            <a:ext cx="1300819" cy="261610"/>
                          </a:xfrm>
                          <a:prstGeom prst="rect">
                            <a:avLst/>
                          </a:prstGeom>
                          <a:noFill/>
                        </wps:spPr>
                        <wps:txbx>
                          <w:txbxContent>
                            <w:p w14:paraId="09E29AA6" w14:textId="77777777" w:rsidR="00542240" w:rsidRDefault="00542240" w:rsidP="00E015AE">
                              <w:pPr>
                                <w:pStyle w:val="NormalWeb"/>
                                <w:rPr>
                                  <w:sz w:val="24"/>
                                </w:rPr>
                              </w:pPr>
                              <w:r>
                                <w:rPr>
                                  <w:rFonts w:asciiTheme="minorHAnsi" w:hAnsi="Calibri" w:cstheme="minorBidi"/>
                                  <w:color w:val="000000" w:themeColor="text1"/>
                                  <w:kern w:val="24"/>
                                  <w:szCs w:val="22"/>
                                  <w:lang w:val="en-US"/>
                                </w:rPr>
                                <w:t>Recommendation</w:t>
                              </w:r>
                            </w:p>
                          </w:txbxContent>
                        </wps:txbx>
                        <wps:bodyPr wrap="square" rtlCol="0">
                          <a:spAutoFit/>
                        </wps:bodyPr>
                      </wps:wsp>
                      <wps:wsp>
                        <wps:cNvPr id="148" name="Text Box 148"/>
                        <wps:cNvSpPr txBox="1"/>
                        <wps:spPr>
                          <a:xfrm>
                            <a:off x="5534816" y="17463"/>
                            <a:ext cx="1061222" cy="261610"/>
                          </a:xfrm>
                          <a:prstGeom prst="rect">
                            <a:avLst/>
                          </a:prstGeom>
                          <a:noFill/>
                        </wps:spPr>
                        <wps:txbx>
                          <w:txbxContent>
                            <w:p w14:paraId="011A9181" w14:textId="77777777" w:rsidR="00542240" w:rsidRDefault="00542240" w:rsidP="00E015AE">
                              <w:pPr>
                                <w:pStyle w:val="NormalWeb"/>
                                <w:jc w:val="center"/>
                                <w:rPr>
                                  <w:sz w:val="24"/>
                                </w:rPr>
                              </w:pPr>
                              <w:r>
                                <w:rPr>
                                  <w:rFonts w:asciiTheme="minorHAnsi" w:hAnsi="Calibri" w:cstheme="minorBidi"/>
                                  <w:color w:val="000000" w:themeColor="text1"/>
                                  <w:kern w:val="24"/>
                                  <w:szCs w:val="22"/>
                                  <w:lang w:val="en-US"/>
                                </w:rPr>
                                <w:t>Model Course</w:t>
                              </w:r>
                            </w:p>
                          </w:txbxContent>
                        </wps:txbx>
                        <wps:bodyPr wrap="square" rtlCol="0">
                          <a:spAutoFit/>
                        </wps:bodyPr>
                      </wps:wsp>
                      <wps:wsp>
                        <wps:cNvPr id="149" name="object 65"/>
                        <wps:cNvSpPr txBox="1"/>
                        <wps:spPr>
                          <a:xfrm>
                            <a:off x="2651587" y="7498"/>
                            <a:ext cx="1548294" cy="123111"/>
                          </a:xfrm>
                          <a:prstGeom prst="rect">
                            <a:avLst/>
                          </a:prstGeom>
                        </wps:spPr>
                        <wps:txbx>
                          <w:txbxContent>
                            <w:p w14:paraId="5FD2E7EB" w14:textId="77777777" w:rsidR="00542240" w:rsidRDefault="00542240" w:rsidP="00E015AE">
                              <w:pPr>
                                <w:pStyle w:val="NormalWeb"/>
                                <w:ind w:left="144"/>
                                <w:rPr>
                                  <w:sz w:val="24"/>
                                </w:rPr>
                              </w:pPr>
                              <w:r>
                                <w:rPr>
                                  <w:rFonts w:asciiTheme="minorHAnsi" w:hAnsi="Calibri"/>
                                  <w:color w:val="005D90"/>
                                  <w:spacing w:val="44"/>
                                  <w:kern w:val="24"/>
                                  <w:sz w:val="16"/>
                                  <w:szCs w:val="16"/>
                                </w:rPr>
                                <w:t>PRIMARY COLOURS</w:t>
                              </w:r>
                            </w:p>
                          </w:txbxContent>
                        </wps:txbx>
                        <wps:bodyPr vert="horz" wrap="square" lIns="0" tIns="0" rIns="0" bIns="0" rtlCol="0">
                          <a:spAutoFit/>
                        </wps:bodyPr>
                      </wps:wsp>
                      <wps:wsp>
                        <wps:cNvPr id="150" name="object 65"/>
                        <wps:cNvSpPr txBox="1"/>
                        <wps:spPr>
                          <a:xfrm>
                            <a:off x="2750685" y="2086179"/>
                            <a:ext cx="1548294" cy="123111"/>
                          </a:xfrm>
                          <a:prstGeom prst="rect">
                            <a:avLst/>
                          </a:prstGeom>
                        </wps:spPr>
                        <wps:txbx>
                          <w:txbxContent>
                            <w:p w14:paraId="67F43822" w14:textId="77777777" w:rsidR="00542240" w:rsidRDefault="00542240" w:rsidP="00E015AE">
                              <w:pPr>
                                <w:pStyle w:val="NormalWeb"/>
                                <w:ind w:left="144"/>
                                <w:rPr>
                                  <w:sz w:val="24"/>
                                </w:rPr>
                              </w:pPr>
                              <w:r>
                                <w:rPr>
                                  <w:rFonts w:asciiTheme="minorHAnsi" w:hAnsi="Calibri"/>
                                  <w:color w:val="005D90"/>
                                  <w:spacing w:val="44"/>
                                  <w:kern w:val="24"/>
                                  <w:sz w:val="16"/>
                                  <w:szCs w:val="16"/>
                                </w:rPr>
                                <w:t>SECONDARY COLOURS</w:t>
                              </w:r>
                            </w:p>
                          </w:txbxContent>
                        </wps:txbx>
                        <wps:bodyPr vert="horz" wrap="square" lIns="0" tIns="0" rIns="0" bIns="0" rtlCol="0">
                          <a:spAutoFit/>
                        </wps:bodyPr>
                      </wps:wsp>
                    </wpg:wgp>
                  </a:graphicData>
                </a:graphic>
              </wp:inline>
            </w:drawing>
          </mc:Choice>
          <mc:Fallback>
            <w:pict>
              <v:group w14:anchorId="0D53588D" id="Group 1" o:spid="_x0000_s1026" style="width:710.95pt;height:336.4pt;mso-position-horizontal-relative:char;mso-position-vertical-relative:line" coordsize="90292,42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">
                <v:shapetype id="_x0000_t202" coordsize="21600,21600" o:spt="202" path="m,l,21600r21600,l21600,xe">
                  <v:stroke joinstyle="miter"/>
                  <v:path gradientshapeok="t" o:connecttype="rect"/>
                </v:shapetype>
                <v:shape id="object 4" o:spid="_x0000_s1027" type="#_x0000_t202" style="position:absolute;width:24955;height:30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" fillcolor="#e6e7e8" stroked="f">
                  <v:textbox style="mso-fit-shape-to-text:t" inset="0,0,0,0">
                    <w:txbxContent>
                      <w:p w14:paraId="1B0C08C7" w14:textId="77777777" w:rsidR="00542240" w:rsidRDefault="00542240" w:rsidP="00E015AE">
                        <w:pPr>
                          <w:pStyle w:val="NormalWeb"/>
                          <w:ind w:left="144" w:right="374"/>
                          <w:rPr>
                            <w:color w:val="414042"/>
                            <w:spacing w:val="13"/>
                            <w:kern w:val="24"/>
                            <w:sz w:val="15"/>
                            <w:szCs w:val="15"/>
                          </w:rPr>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9"/>
                            <w:kern w:val="24"/>
                            <w:sz w:val="15"/>
                            <w:szCs w:val="15"/>
                          </w:rPr>
                          <w:t>IALA</w:t>
                        </w:r>
                        <w:r>
                          <w:rPr>
                            <w:color w:val="414042"/>
                            <w:spacing w:val="-3"/>
                            <w:kern w:val="24"/>
                            <w:sz w:val="15"/>
                            <w:szCs w:val="15"/>
                          </w:rPr>
                          <w:t xml:space="preserve"> </w:t>
                        </w:r>
                        <w:r>
                          <w:rPr>
                            <w:color w:val="414042"/>
                            <w:spacing w:val="8"/>
                            <w:kern w:val="24"/>
                            <w:sz w:val="15"/>
                            <w:szCs w:val="15"/>
                          </w:rPr>
                          <w:t>colour</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2"/>
                            <w:kern w:val="24"/>
                            <w:sz w:val="15"/>
                            <w:szCs w:val="15"/>
                          </w:rPr>
                          <w:t>te</w:t>
                        </w:r>
                        <w:r>
                          <w:rPr>
                            <w:color w:val="414042"/>
                            <w:kern w:val="24"/>
                            <w:sz w:val="15"/>
                            <w:szCs w:val="15"/>
                          </w:rPr>
                          <w:t xml:space="preserve"> </w:t>
                        </w:r>
                        <w:r>
                          <w:rPr>
                            <w:color w:val="414042"/>
                            <w:spacing w:val="2"/>
                            <w:kern w:val="24"/>
                            <w:sz w:val="15"/>
                            <w:szCs w:val="15"/>
                          </w:rPr>
                          <w:t>is</w:t>
                        </w:r>
                        <w:r>
                          <w:rPr>
                            <w:color w:val="414042"/>
                            <w:kern w:val="24"/>
                            <w:sz w:val="15"/>
                            <w:szCs w:val="15"/>
                          </w:rPr>
                          <w:t xml:space="preserve"> </w:t>
                        </w:r>
                        <w:r>
                          <w:rPr>
                            <w:color w:val="414042"/>
                            <w:spacing w:val="9"/>
                            <w:kern w:val="24"/>
                            <w:sz w:val="15"/>
                            <w:szCs w:val="15"/>
                          </w:rPr>
                          <w:t>divided</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1"/>
                            <w:kern w:val="24"/>
                            <w:sz w:val="15"/>
                            <w:szCs w:val="15"/>
                          </w:rPr>
                          <w:t>3</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0"/>
                            <w:kern w:val="24"/>
                            <w:sz w:val="15"/>
                            <w:szCs w:val="15"/>
                          </w:rPr>
                          <w:t>tes</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di</w:t>
                        </w:r>
                        <w:r>
                          <w:rPr>
                            <w:color w:val="414042"/>
                            <w:kern w:val="24"/>
                            <w:sz w:val="15"/>
                            <w:szCs w:val="15"/>
                          </w:rPr>
                          <w:t>f</w:t>
                        </w:r>
                        <w:r>
                          <w:rPr>
                            <w:color w:val="414042"/>
                            <w:spacing w:val="5"/>
                            <w:kern w:val="24"/>
                            <w:sz w:val="15"/>
                            <w:szCs w:val="15"/>
                          </w:rPr>
                          <w:t>fe</w:t>
                        </w:r>
                        <w:r>
                          <w:rPr>
                            <w:color w:val="414042"/>
                            <w:spacing w:val="2"/>
                            <w:kern w:val="24"/>
                            <w:sz w:val="15"/>
                            <w:szCs w:val="15"/>
                          </w:rPr>
                          <w:t>r</w:t>
                        </w:r>
                        <w:r>
                          <w:rPr>
                            <w:color w:val="414042"/>
                            <w:spacing w:val="12"/>
                            <w:kern w:val="24"/>
                            <w:sz w:val="15"/>
                            <w:szCs w:val="15"/>
                          </w:rPr>
                          <w:t>ent</w:t>
                        </w:r>
                        <w:r>
                          <w:rPr>
                            <w:color w:val="414042"/>
                            <w:kern w:val="24"/>
                            <w:sz w:val="15"/>
                            <w:szCs w:val="15"/>
                          </w:rPr>
                          <w:t xml:space="preserve"> </w:t>
                        </w:r>
                        <w:r>
                          <w:rPr>
                            <w:color w:val="414042"/>
                            <w:spacing w:val="5"/>
                            <w:kern w:val="24"/>
                            <w:sz w:val="15"/>
                            <w:szCs w:val="15"/>
                          </w:rPr>
                          <w:t>level</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w:t>
                        </w:r>
                        <w:r>
                          <w:rPr>
                            <w:color w:val="414042"/>
                            <w:spacing w:val="7"/>
                            <w:kern w:val="24"/>
                            <w:sz w:val="15"/>
                            <w:szCs w:val="15"/>
                          </w:rPr>
                          <w:t>hie</w:t>
                        </w:r>
                        <w:r>
                          <w:rPr>
                            <w:color w:val="414042"/>
                            <w:spacing w:val="4"/>
                            <w:kern w:val="24"/>
                            <w:sz w:val="15"/>
                            <w:szCs w:val="15"/>
                          </w:rPr>
                          <w:t>r</w:t>
                        </w:r>
                        <w:r>
                          <w:rPr>
                            <w:color w:val="414042"/>
                            <w:spacing w:val="9"/>
                            <w:kern w:val="24"/>
                            <w:sz w:val="15"/>
                            <w:szCs w:val="15"/>
                          </w:rPr>
                          <w:t>a</w:t>
                        </w:r>
                        <w:r>
                          <w:rPr>
                            <w:color w:val="414042"/>
                            <w:spacing w:val="5"/>
                            <w:kern w:val="24"/>
                            <w:sz w:val="15"/>
                            <w:szCs w:val="15"/>
                          </w:rPr>
                          <w:t>rchy</w:t>
                        </w:r>
                        <w:r>
                          <w:rPr>
                            <w:color w:val="414042"/>
                            <w:kern w:val="24"/>
                            <w:sz w:val="15"/>
                            <w:szCs w:val="15"/>
                          </w:rPr>
                          <w:t xml:space="preserve"> </w:t>
                        </w:r>
                        <w:r>
                          <w:rPr>
                            <w:color w:val="414042"/>
                            <w:spacing w:val="9"/>
                            <w:kern w:val="24"/>
                            <w:sz w:val="15"/>
                            <w:szCs w:val="15"/>
                          </w:rPr>
                          <w:t>tha</w:t>
                        </w:r>
                        <w:r>
                          <w:rPr>
                            <w:color w:val="414042"/>
                            <w:spacing w:val="5"/>
                            <w:kern w:val="24"/>
                            <w:sz w:val="15"/>
                            <w:szCs w:val="15"/>
                          </w:rPr>
                          <w:t>t</w:t>
                        </w:r>
                        <w:r>
                          <w:rPr>
                            <w:color w:val="414042"/>
                            <w:kern w:val="24"/>
                            <w:sz w:val="15"/>
                            <w:szCs w:val="15"/>
                          </w:rPr>
                          <w:t xml:space="preserve"> </w:t>
                        </w:r>
                        <w:proofErr w:type="gramStart"/>
                        <w:r>
                          <w:rPr>
                            <w:color w:val="414042"/>
                            <w:spacing w:val="11"/>
                            <w:kern w:val="24"/>
                            <w:sz w:val="15"/>
                            <w:szCs w:val="15"/>
                          </w:rPr>
                          <w:t>has</w:t>
                        </w:r>
                        <w:r>
                          <w:rPr>
                            <w:color w:val="414042"/>
                            <w:kern w:val="24"/>
                            <w:sz w:val="15"/>
                            <w:szCs w:val="15"/>
                          </w:rPr>
                          <w:t xml:space="preserve"> </w:t>
                        </w:r>
                        <w:r>
                          <w:rPr>
                            <w:color w:val="414042"/>
                            <w:spacing w:val="10"/>
                            <w:kern w:val="24"/>
                            <w:sz w:val="15"/>
                            <w:szCs w:val="15"/>
                          </w:rPr>
                          <w:t>to</w:t>
                        </w:r>
                        <w:proofErr w:type="gramEnd"/>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
                            <w:kern w:val="24"/>
                            <w:sz w:val="15"/>
                            <w:szCs w:val="15"/>
                          </w:rPr>
                          <w:t>r</w:t>
                        </w:r>
                        <w:r>
                          <w:rPr>
                            <w:color w:val="414042"/>
                            <w:spacing w:val="13"/>
                            <w:kern w:val="24"/>
                            <w:sz w:val="15"/>
                            <w:szCs w:val="15"/>
                          </w:rPr>
                          <w:t>espected.</w:t>
                        </w:r>
                      </w:p>
                      <w:p w14:paraId="37B9805A" w14:textId="77777777" w:rsidR="00542240" w:rsidRDefault="00542240" w:rsidP="00E015AE">
                        <w:pPr>
                          <w:pStyle w:val="NormalWeb"/>
                          <w:ind w:left="144" w:right="374"/>
                          <w:rPr>
                            <w:sz w:val="24"/>
                          </w:rPr>
                        </w:pPr>
                      </w:p>
                      <w:p w14:paraId="627DD02A" w14:textId="77777777" w:rsidR="00542240" w:rsidRDefault="00542240" w:rsidP="00E015AE">
                        <w:pPr>
                          <w:pStyle w:val="NormalWeb"/>
                          <w:ind w:left="144"/>
                          <w:rPr>
                            <w:color w:val="005D90"/>
                            <w:spacing w:val="44"/>
                            <w:kern w:val="24"/>
                            <w:sz w:val="18"/>
                            <w:szCs w:val="18"/>
                          </w:rPr>
                        </w:pPr>
                        <w:r>
                          <w:rPr>
                            <w:color w:val="005D90"/>
                            <w:spacing w:val="44"/>
                            <w:kern w:val="24"/>
                            <w:sz w:val="18"/>
                            <w:szCs w:val="18"/>
                          </w:rPr>
                          <w:t>Corporate colours (Not shown)</w:t>
                        </w:r>
                      </w:p>
                      <w:p w14:paraId="0FA7C270" w14:textId="77777777" w:rsidR="00542240" w:rsidRDefault="00542240" w:rsidP="00E015AE">
                        <w:pPr>
                          <w:pStyle w:val="NormalWeb"/>
                          <w:ind w:left="144"/>
                        </w:pPr>
                      </w:p>
                      <w:p w14:paraId="31DAFABC" w14:textId="77777777" w:rsidR="00542240" w:rsidRDefault="00542240" w:rsidP="00E015AE">
                        <w:pPr>
                          <w:pStyle w:val="NormalWeb"/>
                          <w:ind w:left="144" w:right="504"/>
                        </w:pPr>
                        <w:r>
                          <w:rPr>
                            <w:color w:val="414042"/>
                            <w:spacing w:val="-8"/>
                            <w:kern w:val="24"/>
                            <w:sz w:val="15"/>
                            <w:szCs w:val="15"/>
                          </w:rPr>
                          <w:t>IAL</w:t>
                        </w:r>
                        <w:r>
                          <w:rPr>
                            <w:color w:val="414042"/>
                            <w:spacing w:val="-20"/>
                            <w:kern w:val="24"/>
                            <w:sz w:val="15"/>
                            <w:szCs w:val="15"/>
                          </w:rPr>
                          <w:t>A</w:t>
                        </w:r>
                        <w:r>
                          <w:rPr>
                            <w:color w:val="414042"/>
                            <w:spacing w:val="-24"/>
                            <w:kern w:val="24"/>
                            <w:sz w:val="15"/>
                            <w:szCs w:val="15"/>
                          </w:rPr>
                          <w:t>’</w:t>
                        </w:r>
                        <w:r>
                          <w:rPr>
                            <w:color w:val="414042"/>
                            <w:spacing w:val="7"/>
                            <w:kern w:val="24"/>
                            <w:sz w:val="15"/>
                            <w:szCs w:val="15"/>
                          </w:rPr>
                          <w:t>s</w:t>
                        </w:r>
                        <w:r>
                          <w:rPr>
                            <w:color w:val="414042"/>
                            <w:kern w:val="24"/>
                            <w:sz w:val="15"/>
                            <w:szCs w:val="15"/>
                          </w:rPr>
                          <w:t xml:space="preserve"> </w:t>
                        </w:r>
                        <w:r>
                          <w:rPr>
                            <w:color w:val="414042"/>
                            <w:spacing w:val="11"/>
                            <w:kern w:val="24"/>
                            <w:sz w:val="15"/>
                            <w:szCs w:val="15"/>
                          </w:rPr>
                          <w:t>corpo</w:t>
                        </w:r>
                        <w:r>
                          <w:rPr>
                            <w:color w:val="414042"/>
                            <w:spacing w:val="6"/>
                            <w:kern w:val="24"/>
                            <w:sz w:val="15"/>
                            <w:szCs w:val="15"/>
                          </w:rPr>
                          <w:t>r</w:t>
                        </w:r>
                        <w:r>
                          <w:rPr>
                            <w:color w:val="414042"/>
                            <w:spacing w:val="11"/>
                            <w:kern w:val="24"/>
                            <w:sz w:val="15"/>
                            <w:szCs w:val="15"/>
                          </w:rPr>
                          <w:t>a</w:t>
                        </w:r>
                        <w:r>
                          <w:rPr>
                            <w:color w:val="414042"/>
                            <w:spacing w:val="12"/>
                            <w:kern w:val="24"/>
                            <w:sz w:val="15"/>
                            <w:szCs w:val="15"/>
                          </w:rPr>
                          <w:t>te</w:t>
                        </w:r>
                        <w:r>
                          <w:rPr>
                            <w:color w:val="414042"/>
                            <w:kern w:val="24"/>
                            <w:sz w:val="15"/>
                            <w:szCs w:val="15"/>
                          </w:rPr>
                          <w:t xml:space="preserve"> </w:t>
                        </w:r>
                        <w:r>
                          <w:rPr>
                            <w:color w:val="414042"/>
                            <w:spacing w:val="8"/>
                            <w:kern w:val="24"/>
                            <w:sz w:val="15"/>
                            <w:szCs w:val="15"/>
                          </w:rPr>
                          <w:t>colour</w:t>
                        </w:r>
                        <w:r>
                          <w:rPr>
                            <w:color w:val="414042"/>
                            <w:kern w:val="24"/>
                            <w:sz w:val="15"/>
                            <w:szCs w:val="15"/>
                          </w:rPr>
                          <w:t xml:space="preserve"> </w:t>
                        </w:r>
                        <w:r>
                          <w:rPr>
                            <w:color w:val="414042"/>
                            <w:spacing w:val="11"/>
                            <w:kern w:val="24"/>
                            <w:sz w:val="15"/>
                            <w:szCs w:val="15"/>
                          </w:rPr>
                          <w:t>pale</w:t>
                        </w:r>
                        <w:r>
                          <w:rPr>
                            <w:color w:val="414042"/>
                            <w:spacing w:val="5"/>
                            <w:kern w:val="24"/>
                            <w:sz w:val="15"/>
                            <w:szCs w:val="15"/>
                          </w:rPr>
                          <w:t>t</w:t>
                        </w:r>
                        <w:r>
                          <w:rPr>
                            <w:color w:val="414042"/>
                            <w:spacing w:val="12"/>
                            <w:kern w:val="24"/>
                            <w:sz w:val="15"/>
                            <w:szCs w:val="15"/>
                          </w:rPr>
                          <w:t>te</w:t>
                        </w:r>
                        <w:r>
                          <w:rPr>
                            <w:color w:val="414042"/>
                            <w:kern w:val="24"/>
                            <w:sz w:val="15"/>
                            <w:szCs w:val="15"/>
                          </w:rPr>
                          <w:t xml:space="preserve"> </w:t>
                        </w:r>
                        <w:r>
                          <w:rPr>
                            <w:color w:val="414042"/>
                            <w:spacing w:val="2"/>
                            <w:kern w:val="24"/>
                            <w:sz w:val="15"/>
                            <w:szCs w:val="15"/>
                          </w:rPr>
                          <w:t>is</w:t>
                        </w:r>
                        <w:r>
                          <w:rPr>
                            <w:color w:val="414042"/>
                            <w:kern w:val="24"/>
                            <w:sz w:val="15"/>
                            <w:szCs w:val="15"/>
                          </w:rPr>
                          <w:t xml:space="preserve"> </w:t>
                        </w:r>
                        <w:r>
                          <w:rPr>
                            <w:color w:val="414042"/>
                            <w:spacing w:val="6"/>
                            <w:kern w:val="24"/>
                            <w:sz w:val="15"/>
                            <w:szCs w:val="15"/>
                          </w:rPr>
                          <w:t>di</w:t>
                        </w:r>
                        <w:r>
                          <w:rPr>
                            <w:color w:val="414042"/>
                            <w:spacing w:val="3"/>
                            <w:kern w:val="24"/>
                            <w:sz w:val="15"/>
                            <w:szCs w:val="15"/>
                          </w:rPr>
                          <w:t>r</w:t>
                        </w:r>
                        <w:r>
                          <w:rPr>
                            <w:color w:val="414042"/>
                            <w:spacing w:val="5"/>
                            <w:kern w:val="24"/>
                            <w:sz w:val="15"/>
                            <w:szCs w:val="15"/>
                          </w:rPr>
                          <w:t>ectly</w:t>
                        </w:r>
                        <w:r>
                          <w:rPr>
                            <w:color w:val="414042"/>
                            <w:kern w:val="24"/>
                            <w:sz w:val="15"/>
                            <w:szCs w:val="15"/>
                          </w:rPr>
                          <w:t xml:space="preserve"> </w:t>
                        </w:r>
                        <w:r>
                          <w:rPr>
                            <w:color w:val="414042"/>
                            <w:spacing w:val="5"/>
                            <w:kern w:val="24"/>
                            <w:sz w:val="15"/>
                            <w:szCs w:val="15"/>
                          </w:rPr>
                          <w:t>inspi</w:t>
                        </w:r>
                        <w:r>
                          <w:rPr>
                            <w:color w:val="414042"/>
                            <w:spacing w:val="2"/>
                            <w:kern w:val="24"/>
                            <w:sz w:val="15"/>
                            <w:szCs w:val="15"/>
                          </w:rPr>
                          <w:t>r</w:t>
                        </w:r>
                        <w:r>
                          <w:rPr>
                            <w:color w:val="414042"/>
                            <w:spacing w:val="19"/>
                            <w:kern w:val="24"/>
                            <w:sz w:val="15"/>
                            <w:szCs w:val="15"/>
                          </w:rPr>
                          <w:t>ed</w:t>
                        </w:r>
                        <w:r>
                          <w:rPr>
                            <w:color w:val="414042"/>
                            <w:spacing w:val="10"/>
                            <w:kern w:val="24"/>
                            <w:sz w:val="15"/>
                            <w:szCs w:val="15"/>
                          </w:rPr>
                          <w:t xml:space="preserve"> </w:t>
                        </w:r>
                        <w:r>
                          <w:rPr>
                            <w:color w:val="414042"/>
                            <w:spacing w:val="-2"/>
                            <w:kern w:val="24"/>
                            <w:sz w:val="15"/>
                            <w:szCs w:val="15"/>
                          </w:rPr>
                          <w:t>f</w:t>
                        </w:r>
                        <w:r>
                          <w:rPr>
                            <w:color w:val="414042"/>
                            <w:spacing w:val="-5"/>
                            <w:kern w:val="24"/>
                            <w:sz w:val="15"/>
                            <w:szCs w:val="15"/>
                          </w:rPr>
                          <w:t>r</w:t>
                        </w:r>
                        <w:r>
                          <w:rPr>
                            <w:color w:val="414042"/>
                            <w:spacing w:val="15"/>
                            <w:kern w:val="24"/>
                            <w:sz w:val="15"/>
                            <w:szCs w:val="15"/>
                          </w:rPr>
                          <w:t>om</w:t>
                        </w:r>
                        <w:r>
                          <w:rPr>
                            <w:color w:val="414042"/>
                            <w:kern w:val="24"/>
                            <w:sz w:val="15"/>
                            <w:szCs w:val="15"/>
                          </w:rPr>
                          <w:t xml:space="preserve"> </w:t>
                        </w:r>
                        <w:r>
                          <w:rPr>
                            <w:color w:val="414042"/>
                            <w:spacing w:val="12"/>
                            <w:kern w:val="24"/>
                            <w:sz w:val="15"/>
                            <w:szCs w:val="15"/>
                          </w:rPr>
                          <w:t>the</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0"/>
                            <w:kern w:val="24"/>
                            <w:sz w:val="15"/>
                            <w:szCs w:val="15"/>
                          </w:rPr>
                          <w:t>our</w:t>
                        </w:r>
                        <w:r>
                          <w:rPr>
                            <w:color w:val="414042"/>
                            <w:kern w:val="24"/>
                            <w:sz w:val="15"/>
                            <w:szCs w:val="15"/>
                          </w:rPr>
                          <w:t xml:space="preserve"> </w:t>
                        </w:r>
                        <w:r>
                          <w:rPr>
                            <w:color w:val="414042"/>
                            <w:spacing w:val="9"/>
                            <w:kern w:val="24"/>
                            <w:sz w:val="15"/>
                            <w:szCs w:val="15"/>
                          </w:rPr>
                          <w:t>logotype:</w:t>
                        </w:r>
                      </w:p>
                      <w:p w14:paraId="38D1D30B" w14:textId="77777777" w:rsidR="00542240" w:rsidRDefault="00542240" w:rsidP="0038791B">
                        <w:pPr>
                          <w:pStyle w:val="ListParagraph"/>
                          <w:numPr>
                            <w:ilvl w:val="0"/>
                            <w:numId w:val="32"/>
                          </w:numPr>
                          <w:tabs>
                            <w:tab w:val="left" w:pos="229"/>
                          </w:tabs>
                          <w:rPr>
                            <w:rFonts w:eastAsia="Times New Roman"/>
                            <w:color w:val="414042"/>
                            <w:sz w:val="15"/>
                          </w:rPr>
                        </w:pPr>
                        <w:r>
                          <w:rPr>
                            <w:color w:val="414042"/>
                            <w:spacing w:val="8"/>
                            <w:kern w:val="24"/>
                            <w:sz w:val="15"/>
                            <w:szCs w:val="15"/>
                          </w:rPr>
                          <w:t xml:space="preserve">dark </w:t>
                        </w:r>
                        <w:r>
                          <w:rPr>
                            <w:color w:val="414042"/>
                            <w:spacing w:val="11"/>
                            <w:kern w:val="24"/>
                            <w:sz w:val="15"/>
                            <w:szCs w:val="15"/>
                          </w:rPr>
                          <w:t>blue</w:t>
                        </w:r>
                      </w:p>
                      <w:p w14:paraId="649A112E" w14:textId="77777777" w:rsidR="00542240" w:rsidRDefault="00542240" w:rsidP="0038791B">
                        <w:pPr>
                          <w:pStyle w:val="ListParagraph"/>
                          <w:numPr>
                            <w:ilvl w:val="0"/>
                            <w:numId w:val="32"/>
                          </w:numPr>
                          <w:tabs>
                            <w:tab w:val="left" w:pos="229"/>
                          </w:tabs>
                          <w:rPr>
                            <w:rFonts w:eastAsia="Times New Roman"/>
                            <w:color w:val="414042"/>
                            <w:sz w:val="15"/>
                          </w:rPr>
                        </w:pPr>
                        <w:r>
                          <w:rPr>
                            <w:color w:val="414042"/>
                            <w:spacing w:val="6"/>
                            <w:kern w:val="24"/>
                            <w:sz w:val="15"/>
                            <w:szCs w:val="15"/>
                          </w:rPr>
                          <w:t>white</w:t>
                        </w:r>
                      </w:p>
                      <w:p w14:paraId="0591F6CB" w14:textId="77777777" w:rsidR="00542240" w:rsidRDefault="00542240" w:rsidP="0038791B">
                        <w:pPr>
                          <w:pStyle w:val="ListParagraph"/>
                          <w:numPr>
                            <w:ilvl w:val="0"/>
                            <w:numId w:val="32"/>
                          </w:numPr>
                          <w:tabs>
                            <w:tab w:val="left" w:pos="229"/>
                          </w:tabs>
                          <w:rPr>
                            <w:rFonts w:eastAsia="Times New Roman"/>
                            <w:color w:val="414042"/>
                            <w:sz w:val="15"/>
                          </w:rPr>
                        </w:pPr>
                        <w:r>
                          <w:rPr>
                            <w:color w:val="414042"/>
                            <w:spacing w:val="5"/>
                            <w:kern w:val="24"/>
                            <w:sz w:val="15"/>
                            <w:szCs w:val="15"/>
                          </w:rPr>
                          <w:t>yellow</w:t>
                        </w:r>
                      </w:p>
                      <w:p w14:paraId="4BB57E7F" w14:textId="77777777" w:rsidR="00542240" w:rsidRDefault="00542240" w:rsidP="0038791B">
                        <w:pPr>
                          <w:pStyle w:val="ListParagraph"/>
                          <w:numPr>
                            <w:ilvl w:val="0"/>
                            <w:numId w:val="32"/>
                          </w:numPr>
                          <w:tabs>
                            <w:tab w:val="left" w:pos="229"/>
                          </w:tabs>
                          <w:rPr>
                            <w:rFonts w:eastAsia="Times New Roman"/>
                            <w:color w:val="414042"/>
                            <w:sz w:val="15"/>
                          </w:rPr>
                        </w:pPr>
                        <w:r>
                          <w:rPr>
                            <w:color w:val="414042"/>
                            <w:spacing w:val="14"/>
                            <w:kern w:val="24"/>
                            <w:sz w:val="15"/>
                            <w:szCs w:val="15"/>
                          </w:rPr>
                          <w:t>g</w:t>
                        </w:r>
                        <w:r>
                          <w:rPr>
                            <w:color w:val="414042"/>
                            <w:spacing w:val="7"/>
                            <w:kern w:val="24"/>
                            <w:sz w:val="15"/>
                            <w:szCs w:val="15"/>
                          </w:rPr>
                          <w:t>r</w:t>
                        </w:r>
                        <w:r>
                          <w:rPr>
                            <w:color w:val="414042"/>
                            <w:spacing w:val="10"/>
                            <w:kern w:val="24"/>
                            <w:sz w:val="15"/>
                            <w:szCs w:val="15"/>
                          </w:rPr>
                          <w:t>adient</w:t>
                        </w:r>
                        <w:r>
                          <w:rPr>
                            <w:color w:val="414042"/>
                            <w:kern w:val="24"/>
                            <w:sz w:val="15"/>
                            <w:szCs w:val="15"/>
                          </w:rPr>
                          <w:t xml:space="preserve"> </w:t>
                        </w:r>
                        <w:r>
                          <w:rPr>
                            <w:color w:val="414042"/>
                            <w:spacing w:val="11"/>
                            <w:kern w:val="24"/>
                            <w:sz w:val="15"/>
                            <w:szCs w:val="15"/>
                          </w:rPr>
                          <w:t>blue</w:t>
                        </w:r>
                      </w:p>
                      <w:p w14:paraId="0CC2A32F" w14:textId="77777777" w:rsidR="00542240" w:rsidRDefault="00542240" w:rsidP="00E015AE">
                        <w:pPr>
                          <w:pStyle w:val="NormalWeb"/>
                          <w:ind w:left="144"/>
                          <w:rPr>
                            <w:color w:val="005D90"/>
                            <w:spacing w:val="6"/>
                            <w:kern w:val="24"/>
                            <w:sz w:val="18"/>
                            <w:szCs w:val="18"/>
                          </w:rPr>
                        </w:pPr>
                      </w:p>
                      <w:p w14:paraId="21FAFBC5" w14:textId="77777777" w:rsidR="00542240" w:rsidRDefault="00542240" w:rsidP="00E015AE">
                        <w:pPr>
                          <w:pStyle w:val="NormalWeb"/>
                          <w:ind w:left="144"/>
                          <w:rPr>
                            <w:color w:val="005D90"/>
                            <w:spacing w:val="6"/>
                            <w:kern w:val="24"/>
                            <w:sz w:val="18"/>
                            <w:szCs w:val="18"/>
                          </w:rPr>
                        </w:pPr>
                        <w:r>
                          <w:rPr>
                            <w:color w:val="005D90"/>
                            <w:spacing w:val="6"/>
                            <w:kern w:val="24"/>
                            <w:sz w:val="18"/>
                            <w:szCs w:val="18"/>
                          </w:rPr>
                          <w:t>Primary &amp; secondary colours</w:t>
                        </w:r>
                      </w:p>
                      <w:p w14:paraId="34998929" w14:textId="77777777" w:rsidR="00542240" w:rsidRDefault="00542240" w:rsidP="00E015AE">
                        <w:pPr>
                          <w:pStyle w:val="NormalWeb"/>
                          <w:ind w:left="144"/>
                          <w:rPr>
                            <w:rFonts w:eastAsiaTheme="minorEastAsia"/>
                          </w:rPr>
                        </w:pPr>
                      </w:p>
                      <w:p w14:paraId="012FC683" w14:textId="77777777" w:rsidR="00542240" w:rsidRDefault="00542240" w:rsidP="00E015AE">
                        <w:pPr>
                          <w:pStyle w:val="NormalWeb"/>
                          <w:spacing w:after="120"/>
                          <w:ind w:left="144" w:right="245"/>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6"/>
                            <w:kern w:val="24"/>
                            <w:sz w:val="15"/>
                            <w:szCs w:val="15"/>
                          </w:rPr>
                          <w:t>primary</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9"/>
                            <w:kern w:val="24"/>
                            <w:sz w:val="15"/>
                            <w:szCs w:val="15"/>
                          </w:rPr>
                          <w:t>a</w:t>
                        </w:r>
                        <w:r>
                          <w:rPr>
                            <w:color w:val="414042"/>
                            <w:spacing w:val="5"/>
                            <w:kern w:val="24"/>
                            <w:sz w:val="15"/>
                            <w:szCs w:val="15"/>
                          </w:rPr>
                          <w:t>r</w:t>
                        </w:r>
                        <w:r>
                          <w:rPr>
                            <w:color w:val="414042"/>
                            <w:spacing w:val="17"/>
                            <w:kern w:val="24"/>
                            <w:sz w:val="15"/>
                            <w:szCs w:val="15"/>
                          </w:rPr>
                          <w:t>e</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1"/>
                            <w:kern w:val="24"/>
                            <w:sz w:val="15"/>
                            <w:szCs w:val="15"/>
                          </w:rPr>
                          <w:t>applied</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2"/>
                            <w:kern w:val="24"/>
                            <w:sz w:val="15"/>
                            <w:szCs w:val="15"/>
                          </w:rPr>
                          <w:t>complement</w:t>
                        </w:r>
                        <w:r>
                          <w:rPr>
                            <w:color w:val="414042"/>
                            <w:spacing w:val="5"/>
                            <w:kern w:val="24"/>
                            <w:sz w:val="15"/>
                            <w:szCs w:val="15"/>
                          </w:rPr>
                          <w:t xml:space="preserve"> </w:t>
                        </w:r>
                        <w:r>
                          <w:rPr>
                            <w:color w:val="414042"/>
                            <w:spacing w:val="4"/>
                            <w:kern w:val="24"/>
                            <w:sz w:val="15"/>
                            <w:szCs w:val="15"/>
                          </w:rPr>
                          <w:t>with</w:t>
                        </w:r>
                        <w:r>
                          <w:rPr>
                            <w:color w:val="414042"/>
                            <w:kern w:val="24"/>
                            <w:sz w:val="15"/>
                            <w:szCs w:val="15"/>
                          </w:rPr>
                          <w:t xml:space="preserve"> </w:t>
                        </w:r>
                        <w:r>
                          <w:rPr>
                            <w:color w:val="414042"/>
                            <w:spacing w:val="12"/>
                            <w:kern w:val="24"/>
                            <w:sz w:val="15"/>
                            <w:szCs w:val="15"/>
                          </w:rPr>
                          <w:t>the</w:t>
                        </w:r>
                        <w:r>
                          <w:rPr>
                            <w:color w:val="414042"/>
                            <w:kern w:val="24"/>
                            <w:sz w:val="15"/>
                            <w:szCs w:val="15"/>
                          </w:rPr>
                          <w:t xml:space="preserve"> </w:t>
                        </w:r>
                        <w:r>
                          <w:rPr>
                            <w:color w:val="414042"/>
                            <w:spacing w:val="11"/>
                            <w:kern w:val="24"/>
                            <w:sz w:val="15"/>
                            <w:szCs w:val="15"/>
                          </w:rPr>
                          <w:t>corpo</w:t>
                        </w:r>
                        <w:r>
                          <w:rPr>
                            <w:color w:val="414042"/>
                            <w:spacing w:val="6"/>
                            <w:kern w:val="24"/>
                            <w:sz w:val="15"/>
                            <w:szCs w:val="15"/>
                          </w:rPr>
                          <w:t>r</w:t>
                        </w:r>
                        <w:r>
                          <w:rPr>
                            <w:color w:val="414042"/>
                            <w:spacing w:val="11"/>
                            <w:kern w:val="24"/>
                            <w:sz w:val="15"/>
                            <w:szCs w:val="15"/>
                          </w:rPr>
                          <w:t>a</w:t>
                        </w:r>
                        <w:r>
                          <w:rPr>
                            <w:color w:val="414042"/>
                            <w:spacing w:val="12"/>
                            <w:kern w:val="24"/>
                            <w:sz w:val="15"/>
                            <w:szCs w:val="15"/>
                          </w:rPr>
                          <w:t>te</w:t>
                        </w:r>
                        <w:r>
                          <w:rPr>
                            <w:color w:val="414042"/>
                            <w:kern w:val="24"/>
                            <w:sz w:val="15"/>
                            <w:szCs w:val="15"/>
                          </w:rPr>
                          <w:t xml:space="preserve"> </w:t>
                        </w:r>
                        <w:r>
                          <w:rPr>
                            <w:color w:val="414042"/>
                            <w:spacing w:val="7"/>
                            <w:kern w:val="24"/>
                            <w:sz w:val="15"/>
                            <w:szCs w:val="15"/>
                          </w:rPr>
                          <w:t>colours.</w:t>
                        </w:r>
                      </w:p>
                      <w:p w14:paraId="20DF3030" w14:textId="77777777" w:rsidR="00542240" w:rsidRDefault="00542240" w:rsidP="00E015AE">
                        <w:pPr>
                          <w:pStyle w:val="NormalWeb"/>
                          <w:spacing w:after="120"/>
                          <w:ind w:left="144" w:right="374"/>
                        </w:pPr>
                        <w:r>
                          <w:rPr>
                            <w:color w:val="414042"/>
                            <w:spacing w:val="-9"/>
                            <w:kern w:val="24"/>
                            <w:sz w:val="15"/>
                            <w:szCs w:val="15"/>
                          </w:rPr>
                          <w:t>T</w:t>
                        </w:r>
                        <w:r>
                          <w:rPr>
                            <w:color w:val="414042"/>
                            <w:spacing w:val="5"/>
                            <w:kern w:val="24"/>
                            <w:sz w:val="15"/>
                            <w:szCs w:val="15"/>
                          </w:rPr>
                          <w:t>his</w:t>
                        </w:r>
                        <w:r>
                          <w:rPr>
                            <w:color w:val="414042"/>
                            <w:kern w:val="24"/>
                            <w:sz w:val="15"/>
                            <w:szCs w:val="15"/>
                          </w:rPr>
                          <w:t xml:space="preserve"> </w:t>
                        </w:r>
                        <w:r>
                          <w:rPr>
                            <w:color w:val="414042"/>
                            <w:spacing w:val="13"/>
                            <w:kern w:val="24"/>
                            <w:sz w:val="15"/>
                            <w:szCs w:val="15"/>
                          </w:rPr>
                          <w:t>second</w:t>
                        </w:r>
                        <w:r>
                          <w:rPr>
                            <w:color w:val="414042"/>
                            <w:kern w:val="24"/>
                            <w:sz w:val="15"/>
                            <w:szCs w:val="15"/>
                          </w:rPr>
                          <w:t xml:space="preserve"> </w:t>
                        </w:r>
                        <w:r>
                          <w:rPr>
                            <w:color w:val="414042"/>
                            <w:spacing w:val="5"/>
                            <w:kern w:val="24"/>
                            <w:sz w:val="15"/>
                            <w:szCs w:val="15"/>
                          </w:rPr>
                          <w:t>level</w:t>
                        </w:r>
                        <w:r>
                          <w:rPr>
                            <w:color w:val="414042"/>
                            <w:kern w:val="24"/>
                            <w:sz w:val="15"/>
                            <w:szCs w:val="15"/>
                          </w:rPr>
                          <w:t xml:space="preserve"> </w:t>
                        </w:r>
                        <w:r>
                          <w:rPr>
                            <w:color w:val="414042"/>
                            <w:spacing w:val="5"/>
                            <w:kern w:val="24"/>
                            <w:sz w:val="15"/>
                            <w:szCs w:val="15"/>
                          </w:rPr>
                          <w:t>of</w:t>
                        </w:r>
                        <w:r>
                          <w:rPr>
                            <w:color w:val="414042"/>
                            <w:spacing w:val="3"/>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7"/>
                            <w:kern w:val="24"/>
                            <w:sz w:val="15"/>
                            <w:szCs w:val="15"/>
                          </w:rPr>
                          <w:t>gives</w:t>
                        </w:r>
                        <w:r>
                          <w:rPr>
                            <w:color w:val="414042"/>
                            <w:kern w:val="24"/>
                            <w:sz w:val="15"/>
                            <w:szCs w:val="15"/>
                          </w:rPr>
                          <w:t xml:space="preserve"> </w:t>
                        </w:r>
                        <w:r>
                          <w:rPr>
                            <w:color w:val="414042"/>
                            <w:spacing w:val="7"/>
                            <w:kern w:val="24"/>
                            <w:sz w:val="15"/>
                            <w:szCs w:val="15"/>
                          </w:rPr>
                          <w:t>rhythm</w:t>
                        </w:r>
                        <w:r>
                          <w:rPr>
                            <w:color w:val="414042"/>
                            <w:kern w:val="24"/>
                            <w:sz w:val="15"/>
                            <w:szCs w:val="15"/>
                          </w:rPr>
                          <w:t xml:space="preserve"> </w:t>
                        </w:r>
                        <w:r>
                          <w:rPr>
                            <w:color w:val="414042"/>
                            <w:spacing w:val="15"/>
                            <w:kern w:val="24"/>
                            <w:sz w:val="15"/>
                            <w:szCs w:val="15"/>
                          </w:rPr>
                          <w:t>and</w:t>
                        </w:r>
                        <w:r>
                          <w:rPr>
                            <w:color w:val="414042"/>
                            <w:kern w:val="24"/>
                            <w:sz w:val="15"/>
                            <w:szCs w:val="15"/>
                          </w:rPr>
                          <w:t xml:space="preserve"> </w:t>
                        </w:r>
                        <w:r>
                          <w:rPr>
                            <w:color w:val="414042"/>
                            <w:spacing w:val="10"/>
                            <w:kern w:val="24"/>
                            <w:sz w:val="15"/>
                            <w:szCs w:val="15"/>
                          </w:rPr>
                          <w:t>helps</w:t>
                        </w:r>
                        <w:r>
                          <w:rPr>
                            <w:color w:val="414042"/>
                            <w:spacing w:val="5"/>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14"/>
                            <w:kern w:val="24"/>
                            <w:sz w:val="15"/>
                            <w:szCs w:val="15"/>
                          </w:rPr>
                          <w:t>segment</w:t>
                        </w:r>
                        <w:r>
                          <w:rPr>
                            <w:color w:val="414042"/>
                            <w:kern w:val="24"/>
                            <w:sz w:val="15"/>
                            <w:szCs w:val="15"/>
                          </w:rPr>
                          <w:t xml:space="preserve"> </w:t>
                        </w:r>
                        <w:r>
                          <w:rPr>
                            <w:color w:val="414042"/>
                            <w:spacing w:val="10"/>
                            <w:kern w:val="24"/>
                            <w:sz w:val="15"/>
                            <w:szCs w:val="15"/>
                          </w:rPr>
                          <w:t>our</w:t>
                        </w:r>
                        <w:r>
                          <w:rPr>
                            <w:color w:val="414042"/>
                            <w:kern w:val="24"/>
                            <w:sz w:val="15"/>
                            <w:szCs w:val="15"/>
                          </w:rPr>
                          <w:t xml:space="preserve"> </w:t>
                        </w:r>
                        <w:r>
                          <w:rPr>
                            <w:color w:val="414042"/>
                            <w:spacing w:val="9"/>
                            <w:kern w:val="24"/>
                            <w:sz w:val="15"/>
                            <w:szCs w:val="15"/>
                          </w:rPr>
                          <w:t>public</w:t>
                        </w:r>
                        <w:r>
                          <w:rPr>
                            <w:color w:val="414042"/>
                            <w:spacing w:val="7"/>
                            <w:kern w:val="24"/>
                            <w:sz w:val="15"/>
                            <w:szCs w:val="15"/>
                          </w:rPr>
                          <w:t>a</w:t>
                        </w:r>
                        <w:r>
                          <w:rPr>
                            <w:color w:val="414042"/>
                            <w:spacing w:val="6"/>
                            <w:kern w:val="24"/>
                            <w:sz w:val="15"/>
                            <w:szCs w:val="15"/>
                          </w:rPr>
                          <w:t>tions.</w:t>
                        </w:r>
                      </w:p>
                      <w:p w14:paraId="2D485571" w14:textId="77777777" w:rsidR="00542240" w:rsidRDefault="00542240" w:rsidP="00E015AE">
                        <w:pPr>
                          <w:pStyle w:val="NormalWeb"/>
                          <w:spacing w:after="120"/>
                          <w:ind w:left="144" w:right="734"/>
                        </w:pPr>
                        <w:r>
                          <w:rPr>
                            <w:color w:val="414042"/>
                            <w:spacing w:val="-9"/>
                            <w:kern w:val="24"/>
                            <w:sz w:val="15"/>
                            <w:szCs w:val="15"/>
                          </w:rPr>
                          <w:t>T</w:t>
                        </w:r>
                        <w:r>
                          <w:rPr>
                            <w:color w:val="414042"/>
                            <w:spacing w:val="15"/>
                            <w:kern w:val="24"/>
                            <w:sz w:val="15"/>
                            <w:szCs w:val="15"/>
                          </w:rPr>
                          <w:t>he</w:t>
                        </w:r>
                        <w:r>
                          <w:rPr>
                            <w:color w:val="414042"/>
                            <w:kern w:val="24"/>
                            <w:sz w:val="15"/>
                            <w:szCs w:val="15"/>
                          </w:rPr>
                          <w:t xml:space="preserve"> </w:t>
                        </w:r>
                        <w:r>
                          <w:rPr>
                            <w:color w:val="414042"/>
                            <w:spacing w:val="10"/>
                            <w:kern w:val="24"/>
                            <w:sz w:val="15"/>
                            <w:szCs w:val="15"/>
                          </w:rPr>
                          <w:t>secondary</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9"/>
                            <w:kern w:val="24"/>
                            <w:sz w:val="15"/>
                            <w:szCs w:val="15"/>
                          </w:rPr>
                          <w:t>a</w:t>
                        </w:r>
                        <w:r>
                          <w:rPr>
                            <w:color w:val="414042"/>
                            <w:spacing w:val="5"/>
                            <w:kern w:val="24"/>
                            <w:sz w:val="15"/>
                            <w:szCs w:val="15"/>
                          </w:rPr>
                          <w:t>r</w:t>
                        </w:r>
                        <w:r>
                          <w:rPr>
                            <w:color w:val="414042"/>
                            <w:spacing w:val="17"/>
                            <w:kern w:val="24"/>
                            <w:sz w:val="15"/>
                            <w:szCs w:val="15"/>
                          </w:rPr>
                          <w:t>e</w:t>
                        </w:r>
                        <w:r>
                          <w:rPr>
                            <w:color w:val="414042"/>
                            <w:kern w:val="24"/>
                            <w:sz w:val="15"/>
                            <w:szCs w:val="15"/>
                          </w:rPr>
                          <w:t xml:space="preserve"> </w:t>
                        </w:r>
                        <w:r>
                          <w:rPr>
                            <w:color w:val="414042"/>
                            <w:spacing w:val="14"/>
                            <w:kern w:val="24"/>
                            <w:sz w:val="15"/>
                            <w:szCs w:val="15"/>
                          </w:rPr>
                          <w:t>used</w:t>
                        </w:r>
                        <w:r>
                          <w:rPr>
                            <w:color w:val="414042"/>
                            <w:kern w:val="24"/>
                            <w:sz w:val="15"/>
                            <w:szCs w:val="15"/>
                          </w:rPr>
                          <w:t xml:space="preserve"> </w:t>
                        </w:r>
                        <w:r>
                          <w:rPr>
                            <w:color w:val="414042"/>
                            <w:spacing w:val="10"/>
                            <w:kern w:val="24"/>
                            <w:sz w:val="15"/>
                            <w:szCs w:val="15"/>
                          </w:rPr>
                          <w:t>to</w:t>
                        </w:r>
                        <w:r>
                          <w:rPr>
                            <w:color w:val="414042"/>
                            <w:kern w:val="24"/>
                            <w:sz w:val="15"/>
                            <w:szCs w:val="15"/>
                          </w:rPr>
                          <w:t xml:space="preserve"> </w:t>
                        </w:r>
                        <w:r>
                          <w:rPr>
                            <w:color w:val="414042"/>
                            <w:spacing w:val="7"/>
                            <w:kern w:val="24"/>
                            <w:sz w:val="15"/>
                            <w:szCs w:val="15"/>
                          </w:rPr>
                          <w:t>highlight</w:t>
                        </w:r>
                        <w:r>
                          <w:rPr>
                            <w:color w:val="414042"/>
                            <w:spacing w:val="5"/>
                            <w:kern w:val="24"/>
                            <w:sz w:val="15"/>
                            <w:szCs w:val="15"/>
                          </w:rPr>
                          <w:t xml:space="preserve"> </w:t>
                        </w:r>
                        <w:r>
                          <w:rPr>
                            <w:color w:val="414042"/>
                            <w:spacing w:val="6"/>
                            <w:kern w:val="24"/>
                            <w:sz w:val="15"/>
                            <w:szCs w:val="15"/>
                          </w:rPr>
                          <w:t>inform</w:t>
                        </w:r>
                        <w:r>
                          <w:rPr>
                            <w:color w:val="414042"/>
                            <w:spacing w:val="5"/>
                            <w:kern w:val="24"/>
                            <w:sz w:val="15"/>
                            <w:szCs w:val="15"/>
                          </w:rPr>
                          <w:t>ation,</w:t>
                        </w:r>
                        <w:r>
                          <w:rPr>
                            <w:color w:val="414042"/>
                            <w:spacing w:val="-5"/>
                            <w:kern w:val="24"/>
                            <w:sz w:val="15"/>
                            <w:szCs w:val="15"/>
                          </w:rPr>
                          <w:t xml:space="preserve"> </w:t>
                        </w:r>
                        <w:r>
                          <w:rPr>
                            <w:color w:val="414042"/>
                            <w:spacing w:val="5"/>
                            <w:kern w:val="24"/>
                            <w:sz w:val="15"/>
                            <w:szCs w:val="15"/>
                          </w:rPr>
                          <w:t>titles</w:t>
                        </w:r>
                        <w:r>
                          <w:rPr>
                            <w:color w:val="414042"/>
                            <w:kern w:val="24"/>
                            <w:sz w:val="15"/>
                            <w:szCs w:val="15"/>
                          </w:rPr>
                          <w:t xml:space="preserve"> </w:t>
                        </w:r>
                        <w:r>
                          <w:rPr>
                            <w:color w:val="414042"/>
                            <w:spacing w:val="3"/>
                            <w:kern w:val="24"/>
                            <w:sz w:val="15"/>
                            <w:szCs w:val="15"/>
                          </w:rPr>
                          <w:t>in</w:t>
                        </w:r>
                        <w:r>
                          <w:rPr>
                            <w:color w:val="414042"/>
                            <w:kern w:val="24"/>
                            <w:sz w:val="15"/>
                            <w:szCs w:val="15"/>
                          </w:rPr>
                          <w:t xml:space="preserve"> </w:t>
                        </w:r>
                        <w:r>
                          <w:rPr>
                            <w:color w:val="414042"/>
                            <w:spacing w:val="13"/>
                            <w:kern w:val="24"/>
                            <w:sz w:val="15"/>
                            <w:szCs w:val="15"/>
                          </w:rPr>
                          <w:t>a</w:t>
                        </w:r>
                        <w:r>
                          <w:rPr>
                            <w:color w:val="414042"/>
                            <w:kern w:val="24"/>
                            <w:sz w:val="15"/>
                            <w:szCs w:val="15"/>
                          </w:rPr>
                          <w:t xml:space="preserve"> </w:t>
                        </w:r>
                        <w:r>
                          <w:rPr>
                            <w:color w:val="414042"/>
                            <w:spacing w:val="8"/>
                            <w:kern w:val="24"/>
                            <w:sz w:val="15"/>
                            <w:szCs w:val="15"/>
                          </w:rPr>
                          <w:t>minor</w:t>
                        </w:r>
                        <w:r>
                          <w:rPr>
                            <w:color w:val="414042"/>
                            <w:kern w:val="24"/>
                            <w:sz w:val="15"/>
                            <w:szCs w:val="15"/>
                          </w:rPr>
                          <w:t xml:space="preserve"> </w:t>
                        </w:r>
                        <w:r>
                          <w:rPr>
                            <w:color w:val="414042"/>
                            <w:spacing w:val="14"/>
                            <w:kern w:val="24"/>
                            <w:sz w:val="15"/>
                            <w:szCs w:val="15"/>
                          </w:rPr>
                          <w:t>p</w:t>
                        </w:r>
                        <w:r>
                          <w:rPr>
                            <w:color w:val="414042"/>
                            <w:spacing w:val="6"/>
                            <w:kern w:val="24"/>
                            <w:sz w:val="15"/>
                            <w:szCs w:val="15"/>
                          </w:rPr>
                          <w:t>r</w:t>
                        </w:r>
                        <w:r>
                          <w:rPr>
                            <w:color w:val="414042"/>
                            <w:spacing w:val="15"/>
                            <w:kern w:val="24"/>
                            <w:sz w:val="15"/>
                            <w:szCs w:val="15"/>
                          </w:rPr>
                          <w:t>opo</w:t>
                        </w:r>
                        <w:r>
                          <w:rPr>
                            <w:color w:val="414042"/>
                            <w:spacing w:val="7"/>
                            <w:kern w:val="24"/>
                            <w:sz w:val="15"/>
                            <w:szCs w:val="15"/>
                          </w:rPr>
                          <w:t>rtion</w:t>
                        </w:r>
                        <w:r>
                          <w:rPr>
                            <w:color w:val="414042"/>
                            <w:kern w:val="24"/>
                            <w:sz w:val="15"/>
                            <w:szCs w:val="15"/>
                          </w:rPr>
                          <w:t xml:space="preserve"> </w:t>
                        </w:r>
                        <w:r>
                          <w:rPr>
                            <w:color w:val="414042"/>
                            <w:spacing w:val="5"/>
                            <w:kern w:val="24"/>
                            <w:sz w:val="15"/>
                            <w:szCs w:val="15"/>
                          </w:rPr>
                          <w:t>onl</w:t>
                        </w:r>
                        <w:r>
                          <w:rPr>
                            <w:color w:val="414042"/>
                            <w:kern w:val="24"/>
                            <w:sz w:val="15"/>
                            <w:szCs w:val="15"/>
                          </w:rPr>
                          <w:t>y</w:t>
                        </w:r>
                        <w:r>
                          <w:rPr>
                            <w:color w:val="414042"/>
                            <w:spacing w:val="1"/>
                            <w:kern w:val="24"/>
                            <w:sz w:val="15"/>
                            <w:szCs w:val="15"/>
                          </w:rPr>
                          <w:t>.</w:t>
                        </w:r>
                      </w:p>
                      <w:p w14:paraId="4B029147" w14:textId="77777777" w:rsidR="00542240" w:rsidRDefault="00542240" w:rsidP="00E015AE">
                        <w:pPr>
                          <w:pStyle w:val="NormalWeb"/>
                          <w:spacing w:after="120"/>
                          <w:ind w:left="144"/>
                        </w:pPr>
                        <w:r>
                          <w:rPr>
                            <w:color w:val="414042"/>
                            <w:spacing w:val="-9"/>
                            <w:kern w:val="24"/>
                            <w:sz w:val="15"/>
                            <w:szCs w:val="15"/>
                          </w:rPr>
                          <w:t>T</w:t>
                        </w:r>
                        <w:r>
                          <w:rPr>
                            <w:color w:val="414042"/>
                            <w:spacing w:val="14"/>
                            <w:kern w:val="24"/>
                            <w:sz w:val="15"/>
                            <w:szCs w:val="15"/>
                          </w:rPr>
                          <w:t>hese</w:t>
                        </w:r>
                        <w:r>
                          <w:rPr>
                            <w:color w:val="414042"/>
                            <w:kern w:val="24"/>
                            <w:sz w:val="15"/>
                            <w:szCs w:val="15"/>
                          </w:rPr>
                          <w:t xml:space="preserve"> </w:t>
                        </w:r>
                        <w:r>
                          <w:rPr>
                            <w:color w:val="414042"/>
                            <w:spacing w:val="8"/>
                            <w:kern w:val="24"/>
                            <w:sz w:val="15"/>
                            <w:szCs w:val="15"/>
                          </w:rPr>
                          <w:t>colours</w:t>
                        </w:r>
                        <w:r>
                          <w:rPr>
                            <w:color w:val="414042"/>
                            <w:kern w:val="24"/>
                            <w:sz w:val="15"/>
                            <w:szCs w:val="15"/>
                          </w:rPr>
                          <w:t xml:space="preserve"> </w:t>
                        </w:r>
                        <w:r>
                          <w:rPr>
                            <w:color w:val="414042"/>
                            <w:spacing w:val="4"/>
                            <w:kern w:val="24"/>
                            <w:sz w:val="15"/>
                            <w:szCs w:val="15"/>
                          </w:rPr>
                          <w:t>can’t</w:t>
                        </w:r>
                        <w:r>
                          <w:rPr>
                            <w:color w:val="414042"/>
                            <w:kern w:val="24"/>
                            <w:sz w:val="15"/>
                            <w:szCs w:val="15"/>
                          </w:rPr>
                          <w:t xml:space="preserve"> </w:t>
                        </w:r>
                        <w:r>
                          <w:rPr>
                            <w:color w:val="414042"/>
                            <w:spacing w:val="19"/>
                            <w:kern w:val="24"/>
                            <w:sz w:val="15"/>
                            <w:szCs w:val="15"/>
                          </w:rPr>
                          <w:t>be</w:t>
                        </w:r>
                        <w:r>
                          <w:rPr>
                            <w:color w:val="414042"/>
                            <w:kern w:val="24"/>
                            <w:sz w:val="15"/>
                            <w:szCs w:val="15"/>
                          </w:rPr>
                          <w:t xml:space="preserve"> </w:t>
                        </w:r>
                        <w:r>
                          <w:rPr>
                            <w:color w:val="414042"/>
                            <w:spacing w:val="1"/>
                            <w:kern w:val="24"/>
                            <w:sz w:val="15"/>
                            <w:szCs w:val="15"/>
                          </w:rPr>
                          <w:t>r</w:t>
                        </w:r>
                        <w:r>
                          <w:rPr>
                            <w:color w:val="414042"/>
                            <w:spacing w:val="13"/>
                            <w:kern w:val="24"/>
                            <w:sz w:val="15"/>
                            <w:szCs w:val="15"/>
                          </w:rPr>
                          <w:t>eplaced</w:t>
                        </w:r>
                        <w:r>
                          <w:rPr>
                            <w:color w:val="414042"/>
                            <w:kern w:val="24"/>
                            <w:sz w:val="15"/>
                            <w:szCs w:val="15"/>
                          </w:rPr>
                          <w:t xml:space="preserve"> </w:t>
                        </w:r>
                        <w:r>
                          <w:rPr>
                            <w:color w:val="414042"/>
                            <w:spacing w:val="8"/>
                            <w:kern w:val="24"/>
                            <w:sz w:val="15"/>
                            <w:szCs w:val="15"/>
                          </w:rPr>
                          <w:t>by</w:t>
                        </w:r>
                        <w:r>
                          <w:rPr>
                            <w:color w:val="414042"/>
                            <w:kern w:val="24"/>
                            <w:sz w:val="15"/>
                            <w:szCs w:val="15"/>
                          </w:rPr>
                          <w:t xml:space="preserve"> </w:t>
                        </w:r>
                        <w:r>
                          <w:rPr>
                            <w:color w:val="414042"/>
                            <w:spacing w:val="10"/>
                            <w:kern w:val="24"/>
                            <w:sz w:val="15"/>
                            <w:szCs w:val="15"/>
                          </w:rPr>
                          <w:t>other</w:t>
                        </w:r>
                        <w:r>
                          <w:rPr>
                            <w:color w:val="414042"/>
                            <w:kern w:val="24"/>
                            <w:sz w:val="15"/>
                            <w:szCs w:val="15"/>
                          </w:rPr>
                          <w:t xml:space="preserve"> </w:t>
                        </w:r>
                        <w:r>
                          <w:rPr>
                            <w:color w:val="414042"/>
                            <w:spacing w:val="4"/>
                            <w:kern w:val="24"/>
                            <w:sz w:val="15"/>
                            <w:szCs w:val="15"/>
                          </w:rPr>
                          <w:t>tints.</w:t>
                        </w:r>
                      </w:p>
                    </w:txbxContent>
                  </v:textbox>
                </v:shape>
                <v:shape id="object 8" o:spid="_x0000_s1028" type="#_x0000_t202" style="position:absolute;left:42989;top:3208;width:777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" filled="f" stroked="f">
                  <v:textbox style="mso-fit-shape-to-text:t" inset="0,0,0,0">
                    <w:txbxContent>
                      <w:p w14:paraId="661A63C4" w14:textId="77777777" w:rsidR="00542240" w:rsidRDefault="00542240" w:rsidP="00E015AE">
                        <w:pPr>
                          <w:pStyle w:val="NormalWeb"/>
                          <w:ind w:left="14" w:righ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spacing w:val="-21"/>
                            <w:kern w:val="24"/>
                            <w:sz w:val="12"/>
                            <w:szCs w:val="12"/>
                          </w:rPr>
                          <w:t>PROCESS</w:t>
                        </w:r>
                        <w:r>
                          <w:rPr>
                            <w:b/>
                            <w:bCs/>
                            <w:color w:val="414042"/>
                            <w:spacing w:val="-7"/>
                            <w:kern w:val="24"/>
                            <w:sz w:val="12"/>
                            <w:szCs w:val="12"/>
                          </w:rPr>
                          <w:t xml:space="preserve"> </w:t>
                        </w:r>
                        <w:r>
                          <w:rPr>
                            <w:b/>
                            <w:bCs/>
                            <w:color w:val="414042"/>
                            <w:spacing w:val="-29"/>
                            <w:kern w:val="24"/>
                            <w:sz w:val="12"/>
                            <w:szCs w:val="12"/>
                          </w:rPr>
                          <w:t>C</w:t>
                        </w:r>
                        <w:r>
                          <w:rPr>
                            <w:b/>
                            <w:bCs/>
                            <w:color w:val="414042"/>
                            <w:spacing w:val="-35"/>
                            <w:kern w:val="24"/>
                            <w:sz w:val="12"/>
                            <w:szCs w:val="12"/>
                          </w:rPr>
                          <w:t>Y</w:t>
                        </w:r>
                        <w:r>
                          <w:rPr>
                            <w:b/>
                            <w:bCs/>
                            <w:color w:val="414042"/>
                            <w:spacing w:val="-22"/>
                            <w:kern w:val="24"/>
                            <w:sz w:val="12"/>
                            <w:szCs w:val="12"/>
                          </w:rPr>
                          <w:t>AN</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100</w:t>
                        </w:r>
                      </w:p>
                      <w:p w14:paraId="1D725283" w14:textId="77777777" w:rsidR="00542240" w:rsidRDefault="00542240" w:rsidP="00E015AE">
                        <w:pPr>
                          <w:pStyle w:val="NormalWeb"/>
                          <w:ind w:left="14"/>
                        </w:pPr>
                        <w:proofErr w:type="gramStart"/>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159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223</w:t>
                        </w:r>
                      </w:p>
                    </w:txbxContent>
                  </v:textbox>
                </v:shape>
                <v:shape id="object 9" o:spid="_x0000_s1029" type="#_x0000_t202" style="position:absolute;left:42989;top:9213;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" filled="f" stroked="f">
                  <v:textbox style="mso-fit-shape-to-text:t" inset="0,0,0,0">
                    <w:txbxContent>
                      <w:p w14:paraId="77AFAA36"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131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208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245</w:t>
                        </w:r>
                      </w:p>
                    </w:txbxContent>
                  </v:textbox>
                </v:shape>
                <v:shape id="object 10" o:spid="_x0000_s1030" type="#_x0000_t202" style="position:absolute;left:55160;top:9213;width:7626;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" filled="f" stroked="f">
                  <v:textbox style="mso-fit-shape-to-text:t" inset="0,0,0,0">
                    <w:txbxContent>
                      <w:p w14:paraId="13C4F26B"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148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213</w:t>
                        </w:r>
                      </w:p>
                    </w:txbxContent>
                  </v:textbox>
                </v:shape>
                <v:shape id="object 11" o:spid="_x0000_s1031" type="#_x0000_t202" style="position:absolute;left:67409;top:9213;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" filled="f" stroked="f">
                  <v:textbox style="mso-fit-shape-to-text:t" inset="0,0,0,0">
                    <w:txbxContent>
                      <w:p w14:paraId="3602F05F"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R171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233</w:t>
                        </w:r>
                      </w:p>
                    </w:txbxContent>
                  </v:textbox>
                </v:shape>
                <v:shape id="object 12" o:spid="_x0000_s1032" type="#_x0000_t202" style="position:absolute;left:79554;top:9213;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" filled="f" stroked="f">
                  <v:textbox style="mso-fit-shape-to-text:t" inset="0,0,0,0">
                    <w:txbxContent>
                      <w:p w14:paraId="1B242E59"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178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193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v:textbox>
                </v:shape>
                <v:shape id="object 13" o:spid="_x0000_s1033" type="#_x0000_t202" style="position:absolute;left:55197;top:3208;width:6808;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" filled="f" stroked="f">
                  <v:textbox style="mso-fit-shape-to-text:t" inset="0,0,0,0">
                    <w:txbxContent>
                      <w:p w14:paraId="27DF5F2D" w14:textId="77777777" w:rsidR="00542240" w:rsidRDefault="00542240" w:rsidP="00E015AE">
                        <w:pPr>
                          <w:pStyle w:val="NormalWeb"/>
                          <w:ind w:left="14" w:right="259"/>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326C</w:t>
                        </w:r>
                        <w:r>
                          <w:rPr>
                            <w:b/>
                            <w:bCs/>
                            <w:color w:val="414042"/>
                            <w:spacing w:val="-4"/>
                            <w:kern w:val="24"/>
                            <w:sz w:val="12"/>
                            <w:szCs w:val="12"/>
                          </w:rPr>
                          <w:t xml:space="preserve"> </w:t>
                        </w: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81</w:t>
                        </w:r>
                        <w:r>
                          <w:rPr>
                            <w:color w:val="414042"/>
                            <w:spacing w:val="-8"/>
                            <w:kern w:val="24"/>
                            <w:sz w:val="12"/>
                            <w:szCs w:val="12"/>
                          </w:rPr>
                          <w:t xml:space="preserve"> </w:t>
                        </w:r>
                        <w:r>
                          <w:rPr>
                            <w:color w:val="414042"/>
                            <w:spacing w:val="-14"/>
                            <w:kern w:val="24"/>
                            <w:sz w:val="12"/>
                            <w:szCs w:val="12"/>
                          </w:rPr>
                          <w:t>-</w:t>
                        </w:r>
                        <w:r>
                          <w:rPr>
                            <w:color w:val="414042"/>
                            <w:spacing w:val="-11"/>
                            <w:kern w:val="24"/>
                            <w:sz w:val="12"/>
                            <w:szCs w:val="12"/>
                          </w:rPr>
                          <w:t xml:space="preserve"> </w:t>
                        </w:r>
                        <w:r>
                          <w:rPr>
                            <w:color w:val="414042"/>
                            <w:spacing w:val="-36"/>
                            <w:kern w:val="24"/>
                            <w:sz w:val="12"/>
                            <w:szCs w:val="12"/>
                          </w:rPr>
                          <w:t>Y</w:t>
                        </w:r>
                        <w:r>
                          <w:rPr>
                            <w:color w:val="414042"/>
                            <w:spacing w:val="-11"/>
                            <w:kern w:val="24"/>
                            <w:sz w:val="12"/>
                            <w:szCs w:val="12"/>
                          </w:rPr>
                          <w:t xml:space="preserve"> </w:t>
                        </w:r>
                        <w:r>
                          <w:rPr>
                            <w:color w:val="414042"/>
                            <w:spacing w:val="-4"/>
                            <w:kern w:val="24"/>
                            <w:sz w:val="12"/>
                            <w:szCs w:val="12"/>
                          </w:rPr>
                          <w:t>39</w:t>
                        </w:r>
                      </w:p>
                      <w:p w14:paraId="3F5303E2" w14:textId="77777777" w:rsidR="00542240" w:rsidRDefault="00542240" w:rsidP="00E015AE">
                        <w:pPr>
                          <w:pStyle w:val="NormalWeb"/>
                          <w:ind w:left="14"/>
                        </w:pPr>
                        <w:proofErr w:type="gramStart"/>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175</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170</w:t>
                        </w:r>
                      </w:p>
                    </w:txbxContent>
                  </v:textbox>
                </v:shape>
                <v:shape id="object 14" o:spid="_x0000_s1034" type="#_x0000_t202" style="position:absolute;left:67406;top:3208;width:8280;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" filled="f" stroked="f">
                  <v:textbox style="mso-fit-shape-to-text:t" inset="0,0,0,0">
                    <w:txbxContent>
                      <w:p w14:paraId="2A6CB191" w14:textId="77777777" w:rsidR="00542240" w:rsidRDefault="00542240" w:rsidP="00E015AE">
                        <w:pPr>
                          <w:pStyle w:val="NormalWeb"/>
                          <w:ind w:lef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7703</w:t>
                        </w:r>
                        <w:r>
                          <w:rPr>
                            <w:b/>
                            <w:bCs/>
                            <w:color w:val="414042"/>
                            <w:spacing w:val="-7"/>
                            <w:kern w:val="24"/>
                            <w:sz w:val="12"/>
                            <w:szCs w:val="12"/>
                          </w:rPr>
                          <w:t xml:space="preserve"> </w:t>
                        </w:r>
                        <w:r>
                          <w:rPr>
                            <w:b/>
                            <w:bCs/>
                            <w:color w:val="414042"/>
                            <w:spacing w:val="-28"/>
                            <w:kern w:val="24"/>
                            <w:sz w:val="12"/>
                            <w:szCs w:val="12"/>
                          </w:rPr>
                          <w:t>C</w:t>
                        </w:r>
                      </w:p>
                      <w:p w14:paraId="26E4D4A1" w14:textId="77777777" w:rsidR="00542240" w:rsidRDefault="00542240" w:rsidP="00E015AE">
                        <w:pPr>
                          <w:pStyle w:val="NormalWeb"/>
                          <w:ind w:left="14"/>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79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2"/>
                            <w:kern w:val="24"/>
                            <w:sz w:val="12"/>
                            <w:szCs w:val="12"/>
                          </w:rPr>
                          <w:t>M</w:t>
                        </w:r>
                        <w:r>
                          <w:rPr>
                            <w:color w:val="414042"/>
                            <w:spacing w:val="-8"/>
                            <w:kern w:val="24"/>
                            <w:sz w:val="12"/>
                            <w:szCs w:val="12"/>
                          </w:rPr>
                          <w:t xml:space="preserve"> </w:t>
                        </w:r>
                        <w:r>
                          <w:rPr>
                            <w:color w:val="414042"/>
                            <w:spacing w:val="-4"/>
                            <w:kern w:val="24"/>
                            <w:sz w:val="12"/>
                            <w:szCs w:val="12"/>
                          </w:rPr>
                          <w:t>2</w:t>
                        </w:r>
                        <w:r>
                          <w:rPr>
                            <w:color w:val="414042"/>
                            <w:spacing w:val="-8"/>
                            <w:kern w:val="24"/>
                            <w:sz w:val="12"/>
                            <w:szCs w:val="12"/>
                          </w:rPr>
                          <w:t xml:space="preserve"> </w:t>
                        </w:r>
                        <w:r>
                          <w:rPr>
                            <w:color w:val="414042"/>
                            <w:spacing w:val="-14"/>
                            <w:kern w:val="24"/>
                            <w:sz w:val="12"/>
                            <w:szCs w:val="12"/>
                          </w:rPr>
                          <w:t>-</w:t>
                        </w:r>
                        <w:r>
                          <w:rPr>
                            <w:color w:val="414042"/>
                            <w:spacing w:val="-11"/>
                            <w:kern w:val="24"/>
                            <w:sz w:val="12"/>
                            <w:szCs w:val="12"/>
                          </w:rPr>
                          <w:t xml:space="preserve"> </w:t>
                        </w:r>
                        <w:r>
                          <w:rPr>
                            <w:color w:val="414042"/>
                            <w:spacing w:val="-36"/>
                            <w:kern w:val="24"/>
                            <w:sz w:val="12"/>
                            <w:szCs w:val="12"/>
                          </w:rPr>
                          <w:t>Y</w:t>
                        </w:r>
                        <w:r>
                          <w:rPr>
                            <w:color w:val="414042"/>
                            <w:spacing w:val="-11"/>
                            <w:kern w:val="24"/>
                            <w:sz w:val="12"/>
                            <w:szCs w:val="12"/>
                          </w:rPr>
                          <w:t xml:space="preserve"> </w:t>
                        </w:r>
                        <w:r>
                          <w:rPr>
                            <w:color w:val="414042"/>
                            <w:spacing w:val="-4"/>
                            <w:kern w:val="24"/>
                            <w:sz w:val="12"/>
                            <w:szCs w:val="12"/>
                          </w:rPr>
                          <w:t>10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9"/>
                            <w:kern w:val="24"/>
                            <w:sz w:val="12"/>
                            <w:szCs w:val="12"/>
                          </w:rPr>
                          <w:t>K</w:t>
                        </w:r>
                        <w:r>
                          <w:rPr>
                            <w:color w:val="414042"/>
                            <w:spacing w:val="-9"/>
                            <w:kern w:val="24"/>
                            <w:sz w:val="12"/>
                            <w:szCs w:val="12"/>
                          </w:rPr>
                          <w:t xml:space="preserve"> </w:t>
                        </w:r>
                        <w:r>
                          <w:rPr>
                            <w:color w:val="414042"/>
                            <w:spacing w:val="-4"/>
                            <w:kern w:val="24"/>
                            <w:sz w:val="12"/>
                            <w:szCs w:val="12"/>
                          </w:rPr>
                          <w:t>11</w:t>
                        </w:r>
                      </w:p>
                      <w:p w14:paraId="33BDECDF" w14:textId="77777777" w:rsidR="00542240" w:rsidRDefault="00542240" w:rsidP="00E015AE">
                        <w:pPr>
                          <w:pStyle w:val="NormalWeb"/>
                          <w:ind w:left="14"/>
                        </w:pPr>
                        <w:proofErr w:type="gramStart"/>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181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v:textbox>
                </v:shape>
                <v:shape id="object 15" o:spid="_x0000_s1035" type="#_x0000_t202" style="position:absolute;left:79614;top:3208;width:7163;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" filled="f" stroked="f">
                  <v:textbox style="mso-fit-shape-to-text:t" inset="0,0,0,0">
                    <w:txbxContent>
                      <w:p w14:paraId="415AE04D" w14:textId="77777777" w:rsidR="00542240" w:rsidRDefault="00542240" w:rsidP="00E015AE">
                        <w:pPr>
                          <w:pStyle w:val="NormalWeb"/>
                          <w:ind w:left="14" w:right="288"/>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660</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88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2"/>
                            <w:kern w:val="24"/>
                            <w:sz w:val="12"/>
                            <w:szCs w:val="12"/>
                          </w:rPr>
                          <w:t>M</w:t>
                        </w:r>
                        <w:r>
                          <w:rPr>
                            <w:color w:val="414042"/>
                            <w:spacing w:val="-8"/>
                            <w:kern w:val="24"/>
                            <w:sz w:val="12"/>
                            <w:szCs w:val="12"/>
                          </w:rPr>
                          <w:t xml:space="preserve"> </w:t>
                        </w:r>
                        <w:r>
                          <w:rPr>
                            <w:color w:val="414042"/>
                            <w:spacing w:val="-4"/>
                            <w:kern w:val="24"/>
                            <w:sz w:val="12"/>
                            <w:szCs w:val="12"/>
                          </w:rPr>
                          <w:t>50</w:t>
                        </w:r>
                      </w:p>
                      <w:p w14:paraId="565BD3FF" w14:textId="77777777" w:rsidR="00542240" w:rsidRDefault="00542240" w:rsidP="00E015AE">
                        <w:pPr>
                          <w:pStyle w:val="NormalWeb"/>
                          <w:ind w:left="14"/>
                        </w:pPr>
                        <w:proofErr w:type="gramStart"/>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64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126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201</w:t>
                        </w:r>
                      </w:p>
                    </w:txbxContent>
                  </v:textbox>
                </v:shape>
                <v:shape id="object 21" o:spid="_x0000_s1036" style="position:absolute;left:43071;top:123;width:10629;height:2810;visibility:visible;mso-wrap-style:square;v-text-anchor:top" coordsize="1172210,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" path="m1171676,309346l,309346,,,1171676,r,309346xe" fillcolor="#00aeef" stroked="f">
                  <v:path arrowok="t"/>
                </v:shape>
                <v:shape id="object 22" o:spid="_x0000_s1037" style="position:absolute;left:55330;top:123;width:10630;height:2810;visibility:visible;mso-wrap-style:square;v-text-anchor:top" coordsize="1172209,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" path="m1171676,309346l,309346,,,1171676,r,309346xe" fillcolor="#00b4ac" stroked="f">
                  <v:path arrowok="t"/>
                </v:shape>
                <v:shape id="object 23" o:spid="_x0000_s1038" style="position:absolute;left:67520;top:123;width:10629;height:2810;visibility:visible;mso-wrap-style:square;v-text-anchor:top" coordsize="1172209,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" path="m1171676,309346l,309346,,,1171676,r,309346xe" fillcolor="#00bbd2" stroked="f">
                  <v:path arrowok="t"/>
                </v:shape>
                <v:shape id="object 24" o:spid="_x0000_s1039" style="position:absolute;left:79663;top:123;width:10629;height:2810;visibility:visible;mso-wrap-style:square;v-text-anchor:top" coordsize="1172209,309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" path="m,309359r1171676,l1171676,,,,,309359xe" fillcolor="#5a83c3" stroked="f">
                  <v:path arrowok="t"/>
                </v:shape>
                <v:shape id="object 25" o:spid="_x0000_s1040" style="position:absolute;left:43071;top:7365;width:10629;height:1566;visibility:visible;mso-wrap-style:square;v-text-anchor:top" coordsize="117221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" path="m1171676,172707l,172707,,,1171676,r,172707xe" fillcolor="#6dcff6" stroked="f">
                  <v:path arrowok="t"/>
                </v:shape>
                <v:shape id="object 26" o:spid="_x0000_s1041" style="position:absolute;left:55330;top:7365;width:10630;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" path="m1171676,172707l,172707,,,1171676,r,172707xe" fillcolor="#85d0cc" stroked="f">
                  <v:path arrowok="t"/>
                </v:shape>
                <v:shape id="object 27" o:spid="_x0000_s1042" style="position:absolute;left:67520;top:7365;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" path="m1171676,172707l,172707,,,1171676,r,172707xe" fillcolor="#9ad9e5" stroked="f">
                  <v:path arrowok="t"/>
                </v:shape>
                <v:shape id="object 28" o:spid="_x0000_s1043" style="position:absolute;left:79663;top:7365;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" path="m,172707r1171676,l1171676,,,,,172707xe" fillcolor="#acc1e1" stroked="f">
                  <v:path arrowok="t"/>
                </v:shape>
                <v:shape id="object 29" o:spid="_x0000_s1044" type="#_x0000_t202" style="position:absolute;left:42988;top:14300;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" filled="f" stroked="f">
                  <v:textbox style="mso-fit-shape-to-text:t" inset="0,0,0,0">
                    <w:txbxContent>
                      <w:p w14:paraId="170B3393"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252</w:t>
                        </w:r>
                      </w:p>
                    </w:txbxContent>
                  </v:textbox>
                </v:shape>
                <v:shape id="object 30" o:spid="_x0000_s1045" type="#_x0000_t202" style="position:absolute;left:55159;top:14300;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" filled="f" stroked="f">
                  <v:textbox style="mso-fit-shape-to-text:t" inset="0,0,0,0">
                    <w:txbxContent>
                      <w:p w14:paraId="06BD9338"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240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v:textbox>
                </v:shape>
                <v:shape id="object 31" o:spid="_x0000_s1046" type="#_x0000_t202" style="position:absolute;left:67409;top:14300;width:7626;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" filled="f" stroked="f">
                  <v:textbox style="mso-fit-shape-to-text:t" inset="0,0,0,0">
                    <w:txbxContent>
                      <w:p w14:paraId="7E7448EB"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9"/>
                            <w:kern w:val="24"/>
                            <w:sz w:val="12"/>
                            <w:szCs w:val="12"/>
                          </w:rPr>
                          <w:t>G238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245</w:t>
                        </w:r>
                      </w:p>
                    </w:txbxContent>
                  </v:textbox>
                </v:shape>
                <v:shape id="object 32" o:spid="_x0000_s1047" type="#_x0000_t202" style="position:absolute;left:79553;top:14300;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" filled="f" stroked="f">
                  <v:textbox style="mso-fit-shape-to-text:t" inset="0,0,0,0">
                    <w:txbxContent>
                      <w:p w14:paraId="7CAA4E90"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223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246</w:t>
                        </w:r>
                      </w:p>
                    </w:txbxContent>
                  </v:textbox>
                </v:shape>
                <v:shape id="object 33" o:spid="_x0000_s1048" style="position:absolute;left:43071;top:12452;width:10629;height:1566;visibility:visible;mso-wrap-style:square;v-text-anchor:top" coordsize="117221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" path="m1171676,172720l,172720,,,1171676,r,172720xe" fillcolor="#c7eafb" stroked="f">
                  <v:path arrowok="t"/>
                </v:shape>
                <v:shape id="object 34" o:spid="_x0000_s1049" style="position:absolute;left:55330;top:12452;width:10630;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" path="m1171676,172720l,172720,,,1171676,r,172720xe" fillcolor="#cae9e5" stroked="f">
                  <v:path arrowok="t"/>
                </v:shape>
                <v:shape id="object 35" o:spid="_x0000_s1050" style="position:absolute;left:67520;top:12452;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" path="m1171676,172720l,172720,,,1171676,r,172720xe" fillcolor="#d6eef3" stroked="f">
                  <v:path arrowok="t"/>
                </v:shape>
                <v:shape id="object 36" o:spid="_x0000_s1051" style="position:absolute;left:79663;top:12452;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" path="m,172720r1171676,l1171676,,,,,172720xe" fillcolor="#cfd7ed" stroked="f">
                  <v:path arrowok="t"/>
                </v:shape>
                <v:shape id="object 37" o:spid="_x0000_s1052" type="#_x0000_t202" style="position:absolute;left:42988;top:23981;width:7163;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" filled="f" stroked="f">
                  <v:textbox style="mso-fit-shape-to-text:t" inset="0,0,0,0">
                    <w:txbxContent>
                      <w:p w14:paraId="69F824A0" w14:textId="77777777" w:rsidR="00542240" w:rsidRDefault="00542240" w:rsidP="00E015AE">
                        <w:pPr>
                          <w:pStyle w:val="NormalWeb"/>
                          <w:ind w:left="14" w:right="288"/>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258</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4"/>
                            <w:kern w:val="24"/>
                            <w:sz w:val="12"/>
                            <w:szCs w:val="12"/>
                          </w:rPr>
                          <w:t>51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2"/>
                            <w:kern w:val="24"/>
                            <w:sz w:val="12"/>
                            <w:szCs w:val="12"/>
                          </w:rPr>
                          <w:t>M</w:t>
                        </w:r>
                        <w:r>
                          <w:rPr>
                            <w:color w:val="414042"/>
                            <w:spacing w:val="-8"/>
                            <w:kern w:val="24"/>
                            <w:sz w:val="12"/>
                            <w:szCs w:val="12"/>
                          </w:rPr>
                          <w:t xml:space="preserve"> </w:t>
                        </w:r>
                        <w:r>
                          <w:rPr>
                            <w:color w:val="414042"/>
                            <w:spacing w:val="-4"/>
                            <w:kern w:val="24"/>
                            <w:sz w:val="12"/>
                            <w:szCs w:val="12"/>
                          </w:rPr>
                          <w:t>79</w:t>
                        </w:r>
                      </w:p>
                      <w:p w14:paraId="6FA1ECAF" w14:textId="77777777" w:rsidR="00542240" w:rsidRDefault="00542240" w:rsidP="00E015AE">
                        <w:pPr>
                          <w:pStyle w:val="NormalWeb"/>
                          <w:ind w:left="14"/>
                        </w:pPr>
                        <w:proofErr w:type="gramStart"/>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153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80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159</w:t>
                        </w:r>
                      </w:p>
                    </w:txbxContent>
                  </v:textbox>
                </v:shape>
                <v:shape id="object 38" o:spid="_x0000_s1053" type="#_x0000_t202" style="position:absolute;left:42988;top:29986;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" filled="f" stroked="f">
                  <v:textbox style="mso-fit-shape-to-text:t" inset="0,0,0,0">
                    <w:txbxContent>
                      <w:p w14:paraId="0BD217FF"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201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169</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v:textbox>
                </v:shape>
                <v:shape id="object 39" o:spid="_x0000_s1054" type="#_x0000_t202" style="position:absolute;left:55159;top:29986;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" filled="f" stroked="f">
                  <v:textbox style="mso-fit-shape-to-text:t" inset="0,0,0,0">
                    <w:txbxContent>
                      <w:p w14:paraId="1A127A7D"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183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9"/>
                            <w:kern w:val="24"/>
                            <w:sz w:val="12"/>
                            <w:szCs w:val="12"/>
                          </w:rPr>
                          <w:t>G214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155</w:t>
                        </w:r>
                      </w:p>
                    </w:txbxContent>
                  </v:textbox>
                </v:shape>
                <v:shape id="object 40" o:spid="_x0000_s1055" type="#_x0000_t202" style="position:absolute;left:67409;top:29986;width:7626;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" filled="f" stroked="f">
                  <v:textbox style="mso-fit-shape-to-text:t" inset="0,0,0,0">
                    <w:txbxContent>
                      <w:p w14:paraId="472A8077"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246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6"/>
                            <w:kern w:val="24"/>
                            <w:sz w:val="12"/>
                            <w:szCs w:val="12"/>
                          </w:rPr>
                          <w:t>174-</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135</w:t>
                        </w:r>
                      </w:p>
                    </w:txbxContent>
                  </v:textbox>
                </v:shape>
                <v:shape id="object 41" o:spid="_x0000_s1056" type="#_x0000_t202" style="position:absolute;left:79553;top:29986;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" filled="f" stroked="f">
                  <v:textbox style="mso-fit-shape-to-text:t" inset="0,0,0,0">
                    <w:txbxContent>
                      <w:p w14:paraId="46665C2F"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50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157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157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156</w:t>
                        </w:r>
                      </w:p>
                    </w:txbxContent>
                  </v:textbox>
                </v:shape>
                <v:shape id="object 42" o:spid="_x0000_s1057" type="#_x0000_t202" style="position:absolute;left:55197;top:23981;width:6673;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" filled="f" stroked="f">
                  <v:textbox style="mso-fit-shape-to-text:t" inset="0,0,0,0">
                    <w:txbxContent>
                      <w:p w14:paraId="5EE2B154" w14:textId="77777777" w:rsidR="00542240" w:rsidRDefault="00542240" w:rsidP="00E015AE">
                        <w:pPr>
                          <w:pStyle w:val="NormalWeb"/>
                          <w:ind w:lef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739</w:t>
                        </w:r>
                        <w:r>
                          <w:rPr>
                            <w:b/>
                            <w:bCs/>
                            <w:color w:val="414042"/>
                            <w:spacing w:val="-7"/>
                            <w:kern w:val="24"/>
                            <w:sz w:val="12"/>
                            <w:szCs w:val="12"/>
                          </w:rPr>
                          <w:t xml:space="preserve"> </w:t>
                        </w:r>
                        <w:r>
                          <w:rPr>
                            <w:b/>
                            <w:bCs/>
                            <w:color w:val="414042"/>
                            <w:spacing w:val="-28"/>
                            <w:kern w:val="24"/>
                            <w:sz w:val="12"/>
                            <w:szCs w:val="12"/>
                          </w:rPr>
                          <w:t>C</w:t>
                        </w:r>
                      </w:p>
                      <w:p w14:paraId="39B9CE84" w14:textId="77777777" w:rsidR="00542240" w:rsidRDefault="00542240" w:rsidP="00E015AE">
                        <w:pPr>
                          <w:pStyle w:val="NormalWeb"/>
                          <w:ind w:left="14"/>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C</w:t>
                        </w:r>
                        <w:r>
                          <w:rPr>
                            <w:color w:val="414042"/>
                            <w:spacing w:val="-8"/>
                            <w:kern w:val="24"/>
                            <w:sz w:val="12"/>
                            <w:szCs w:val="12"/>
                          </w:rPr>
                          <w:t xml:space="preserve"> </w:t>
                        </w:r>
                        <w:r>
                          <w:rPr>
                            <w:color w:val="414042"/>
                            <w:spacing w:val="-7"/>
                            <w:kern w:val="24"/>
                            <w:sz w:val="12"/>
                            <w:szCs w:val="12"/>
                          </w:rPr>
                          <w:t>78-</w:t>
                        </w:r>
                        <w:r>
                          <w:rPr>
                            <w:color w:val="414042"/>
                            <w:spacing w:val="-11"/>
                            <w:kern w:val="24"/>
                            <w:sz w:val="12"/>
                            <w:szCs w:val="12"/>
                          </w:rPr>
                          <w:t xml:space="preserve"> </w:t>
                        </w:r>
                        <w:r>
                          <w:rPr>
                            <w:color w:val="414042"/>
                            <w:spacing w:val="-36"/>
                            <w:kern w:val="24"/>
                            <w:sz w:val="12"/>
                            <w:szCs w:val="12"/>
                          </w:rPr>
                          <w:t>Y</w:t>
                        </w:r>
                        <w:r>
                          <w:rPr>
                            <w:color w:val="414042"/>
                            <w:spacing w:val="-11"/>
                            <w:kern w:val="24"/>
                            <w:sz w:val="12"/>
                            <w:szCs w:val="12"/>
                          </w:rPr>
                          <w:t xml:space="preserve"> </w:t>
                        </w:r>
                        <w:r>
                          <w:rPr>
                            <w:color w:val="414042"/>
                            <w:spacing w:val="-7"/>
                            <w:kern w:val="24"/>
                            <w:sz w:val="12"/>
                            <w:szCs w:val="12"/>
                          </w:rPr>
                          <w:t>95-</w:t>
                        </w:r>
                        <w:r>
                          <w:rPr>
                            <w:color w:val="414042"/>
                            <w:spacing w:val="-8"/>
                            <w:kern w:val="24"/>
                            <w:sz w:val="12"/>
                            <w:szCs w:val="12"/>
                          </w:rPr>
                          <w:t xml:space="preserve"> </w:t>
                        </w:r>
                        <w:r>
                          <w:rPr>
                            <w:color w:val="414042"/>
                            <w:spacing w:val="-29"/>
                            <w:kern w:val="24"/>
                            <w:sz w:val="12"/>
                            <w:szCs w:val="12"/>
                          </w:rPr>
                          <w:t>K</w:t>
                        </w:r>
                        <w:r>
                          <w:rPr>
                            <w:color w:val="414042"/>
                            <w:spacing w:val="-9"/>
                            <w:kern w:val="24"/>
                            <w:sz w:val="12"/>
                            <w:szCs w:val="12"/>
                          </w:rPr>
                          <w:t xml:space="preserve"> </w:t>
                        </w:r>
                        <w:r>
                          <w:rPr>
                            <w:color w:val="414042"/>
                            <w:spacing w:val="-4"/>
                            <w:kern w:val="24"/>
                            <w:sz w:val="12"/>
                            <w:szCs w:val="12"/>
                          </w:rPr>
                          <w:t>5</w:t>
                        </w:r>
                      </w:p>
                      <w:p w14:paraId="2834601E" w14:textId="77777777" w:rsidR="00542240" w:rsidRDefault="00542240" w:rsidP="00E015AE">
                        <w:pPr>
                          <w:pStyle w:val="NormalWeb"/>
                          <w:ind w:left="14"/>
                        </w:pPr>
                        <w:proofErr w:type="gramStart"/>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11"/>
                            <w:kern w:val="24"/>
                            <w:sz w:val="12"/>
                            <w:szCs w:val="12"/>
                          </w:rPr>
                          <w:t>R82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174</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50</w:t>
                        </w:r>
                      </w:p>
                    </w:txbxContent>
                  </v:textbox>
                </v:shape>
                <v:shape id="object 43" o:spid="_x0000_s1058" type="#_x0000_t202" style="position:absolute;left:67405;top:23981;width:6813;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" filled="f" stroked="f">
                  <v:textbox style="mso-fit-shape-to-text:t" inset="0,0,0,0">
                    <w:txbxContent>
                      <w:p w14:paraId="5C01C4CF" w14:textId="77777777" w:rsidR="00542240" w:rsidRDefault="00542240" w:rsidP="00E015AE">
                        <w:pPr>
                          <w:pStyle w:val="NormalWeb"/>
                          <w:ind w:lef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kern w:val="24"/>
                            <w:sz w:val="12"/>
                            <w:szCs w:val="12"/>
                          </w:rPr>
                          <w:t>2347</w:t>
                        </w:r>
                        <w:r>
                          <w:rPr>
                            <w:b/>
                            <w:bCs/>
                            <w:color w:val="414042"/>
                            <w:spacing w:val="-7"/>
                            <w:kern w:val="24"/>
                            <w:sz w:val="12"/>
                            <w:szCs w:val="12"/>
                          </w:rPr>
                          <w:t xml:space="preserve"> </w:t>
                        </w:r>
                        <w:r>
                          <w:rPr>
                            <w:b/>
                            <w:bCs/>
                            <w:color w:val="414042"/>
                            <w:spacing w:val="-28"/>
                            <w:kern w:val="24"/>
                            <w:sz w:val="12"/>
                            <w:szCs w:val="12"/>
                          </w:rPr>
                          <w:t>C</w:t>
                        </w:r>
                      </w:p>
                      <w:p w14:paraId="4AE82A91" w14:textId="77777777" w:rsidR="00542240" w:rsidRDefault="00542240" w:rsidP="00E015AE">
                        <w:pPr>
                          <w:pStyle w:val="NormalWeb"/>
                          <w:ind w:left="14"/>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r>
                          <w:rPr>
                            <w:color w:val="414042"/>
                            <w:spacing w:val="-22"/>
                            <w:kern w:val="24"/>
                            <w:sz w:val="12"/>
                            <w:szCs w:val="12"/>
                          </w:rPr>
                          <w:t>M</w:t>
                        </w:r>
                        <w:proofErr w:type="gramEnd"/>
                        <w:r>
                          <w:rPr>
                            <w:color w:val="414042"/>
                            <w:spacing w:val="-8"/>
                            <w:kern w:val="24"/>
                            <w:sz w:val="12"/>
                            <w:szCs w:val="12"/>
                          </w:rPr>
                          <w:t xml:space="preserve"> </w:t>
                        </w:r>
                        <w:r>
                          <w:rPr>
                            <w:color w:val="414042"/>
                            <w:spacing w:val="-4"/>
                            <w:kern w:val="24"/>
                            <w:sz w:val="12"/>
                            <w:szCs w:val="12"/>
                          </w:rPr>
                          <w:t>88</w:t>
                        </w:r>
                        <w:r>
                          <w:rPr>
                            <w:color w:val="414042"/>
                            <w:spacing w:val="-8"/>
                            <w:kern w:val="24"/>
                            <w:sz w:val="12"/>
                            <w:szCs w:val="12"/>
                          </w:rPr>
                          <w:t xml:space="preserve"> </w:t>
                        </w:r>
                        <w:r>
                          <w:rPr>
                            <w:color w:val="414042"/>
                            <w:spacing w:val="-14"/>
                            <w:kern w:val="24"/>
                            <w:sz w:val="12"/>
                            <w:szCs w:val="12"/>
                          </w:rPr>
                          <w:t>-</w:t>
                        </w:r>
                        <w:r>
                          <w:rPr>
                            <w:color w:val="414042"/>
                            <w:spacing w:val="-11"/>
                            <w:kern w:val="24"/>
                            <w:sz w:val="12"/>
                            <w:szCs w:val="12"/>
                          </w:rPr>
                          <w:t xml:space="preserve"> </w:t>
                        </w:r>
                        <w:r>
                          <w:rPr>
                            <w:color w:val="414042"/>
                            <w:spacing w:val="-36"/>
                            <w:kern w:val="24"/>
                            <w:sz w:val="12"/>
                            <w:szCs w:val="12"/>
                          </w:rPr>
                          <w:t>Y</w:t>
                        </w:r>
                        <w:r>
                          <w:rPr>
                            <w:color w:val="414042"/>
                            <w:spacing w:val="-11"/>
                            <w:kern w:val="24"/>
                            <w:sz w:val="12"/>
                            <w:szCs w:val="12"/>
                          </w:rPr>
                          <w:t xml:space="preserve"> </w:t>
                        </w:r>
                        <w:r>
                          <w:rPr>
                            <w:color w:val="414042"/>
                            <w:spacing w:val="-4"/>
                            <w:kern w:val="24"/>
                            <w:sz w:val="12"/>
                            <w:szCs w:val="12"/>
                          </w:rPr>
                          <w:t>100</w:t>
                        </w:r>
                      </w:p>
                      <w:p w14:paraId="47B5CFB2" w14:textId="77777777" w:rsidR="00542240" w:rsidRDefault="00542240" w:rsidP="00E015AE">
                        <w:pPr>
                          <w:pStyle w:val="NormalWeb"/>
                          <w:ind w:left="14"/>
                        </w:pPr>
                        <w:proofErr w:type="gramStart"/>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230</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56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17</w:t>
                        </w:r>
                      </w:p>
                    </w:txbxContent>
                  </v:textbox>
                </v:shape>
                <v:shape id="object 44" o:spid="_x0000_s1059" type="#_x0000_t202" style="position:absolute;left:79613;top:23981;width:7595;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" filled="f" stroked="f">
                  <v:textbox style="mso-fit-shape-to-text:t" inset="0,0,0,0">
                    <w:txbxContent>
                      <w:p w14:paraId="506DCA77" w14:textId="77777777" w:rsidR="00542240" w:rsidRDefault="00542240" w:rsidP="00E015AE">
                        <w:pPr>
                          <w:pStyle w:val="NormalWeb"/>
                          <w:ind w:left="14" w:right="14"/>
                          <w:rPr>
                            <w:sz w:val="24"/>
                          </w:rPr>
                        </w:pPr>
                        <w:r>
                          <w:rPr>
                            <w:b/>
                            <w:bCs/>
                            <w:color w:val="414042"/>
                            <w:spacing w:val="-20"/>
                            <w:kern w:val="24"/>
                            <w:sz w:val="12"/>
                            <w:szCs w:val="12"/>
                          </w:rPr>
                          <w:t>P</w:t>
                        </w:r>
                        <w:r>
                          <w:rPr>
                            <w:b/>
                            <w:bCs/>
                            <w:color w:val="414042"/>
                            <w:spacing w:val="-27"/>
                            <w:kern w:val="24"/>
                            <w:sz w:val="12"/>
                            <w:szCs w:val="12"/>
                          </w:rPr>
                          <w:t>AN</w:t>
                        </w:r>
                        <w:r>
                          <w:rPr>
                            <w:b/>
                            <w:bCs/>
                            <w:color w:val="414042"/>
                            <w:spacing w:val="-26"/>
                            <w:kern w:val="24"/>
                            <w:sz w:val="12"/>
                            <w:szCs w:val="12"/>
                          </w:rPr>
                          <w:t>T</w:t>
                        </w:r>
                        <w:r>
                          <w:rPr>
                            <w:b/>
                            <w:bCs/>
                            <w:color w:val="414042"/>
                            <w:spacing w:val="-23"/>
                            <w:kern w:val="24"/>
                            <w:sz w:val="12"/>
                            <w:szCs w:val="12"/>
                          </w:rPr>
                          <w:t>ONE</w:t>
                        </w:r>
                        <w:r>
                          <w:rPr>
                            <w:b/>
                            <w:bCs/>
                            <w:color w:val="414042"/>
                            <w:spacing w:val="-7"/>
                            <w:kern w:val="24"/>
                            <w:sz w:val="12"/>
                            <w:szCs w:val="12"/>
                          </w:rPr>
                          <w:t xml:space="preserve"> </w:t>
                        </w:r>
                        <w:r>
                          <w:rPr>
                            <w:b/>
                            <w:bCs/>
                            <w:color w:val="414042"/>
                            <w:spacing w:val="-30"/>
                            <w:kern w:val="24"/>
                            <w:sz w:val="12"/>
                            <w:szCs w:val="12"/>
                          </w:rPr>
                          <w:t>C</w:t>
                        </w:r>
                        <w:r>
                          <w:rPr>
                            <w:b/>
                            <w:bCs/>
                            <w:color w:val="414042"/>
                            <w:spacing w:val="-26"/>
                            <w:kern w:val="24"/>
                            <w:sz w:val="12"/>
                            <w:szCs w:val="12"/>
                          </w:rPr>
                          <w:t>OOL</w:t>
                        </w:r>
                        <w:r>
                          <w:rPr>
                            <w:b/>
                            <w:bCs/>
                            <w:color w:val="414042"/>
                            <w:spacing w:val="-10"/>
                            <w:kern w:val="24"/>
                            <w:sz w:val="12"/>
                            <w:szCs w:val="12"/>
                          </w:rPr>
                          <w:t xml:space="preserve"> </w:t>
                        </w:r>
                        <w:r>
                          <w:rPr>
                            <w:b/>
                            <w:bCs/>
                            <w:color w:val="414042"/>
                            <w:spacing w:val="-27"/>
                            <w:kern w:val="24"/>
                            <w:sz w:val="12"/>
                            <w:szCs w:val="12"/>
                          </w:rPr>
                          <w:t>GR</w:t>
                        </w:r>
                        <w:r>
                          <w:rPr>
                            <w:b/>
                            <w:bCs/>
                            <w:color w:val="414042"/>
                            <w:spacing w:val="-30"/>
                            <w:kern w:val="24"/>
                            <w:sz w:val="12"/>
                            <w:szCs w:val="12"/>
                          </w:rPr>
                          <w:t>A</w:t>
                        </w:r>
                        <w:r>
                          <w:rPr>
                            <w:b/>
                            <w:bCs/>
                            <w:color w:val="414042"/>
                            <w:spacing w:val="-32"/>
                            <w:kern w:val="24"/>
                            <w:sz w:val="12"/>
                            <w:szCs w:val="12"/>
                          </w:rPr>
                          <w:t>Y</w:t>
                        </w:r>
                        <w:r>
                          <w:rPr>
                            <w:b/>
                            <w:bCs/>
                            <w:color w:val="414042"/>
                            <w:spacing w:val="-10"/>
                            <w:kern w:val="24"/>
                            <w:sz w:val="12"/>
                            <w:szCs w:val="12"/>
                          </w:rPr>
                          <w:t xml:space="preserve"> </w:t>
                        </w:r>
                        <w:r>
                          <w:rPr>
                            <w:b/>
                            <w:bCs/>
                            <w:color w:val="414042"/>
                            <w:kern w:val="24"/>
                            <w:sz w:val="12"/>
                            <w:szCs w:val="12"/>
                          </w:rPr>
                          <w:t>11</w:t>
                        </w:r>
                        <w:r>
                          <w:rPr>
                            <w:b/>
                            <w:bCs/>
                            <w:color w:val="414042"/>
                            <w:spacing w:val="-7"/>
                            <w:kern w:val="24"/>
                            <w:sz w:val="12"/>
                            <w:szCs w:val="12"/>
                          </w:rPr>
                          <w:t xml:space="preserve"> </w:t>
                        </w:r>
                        <w:r>
                          <w:rPr>
                            <w:b/>
                            <w:bCs/>
                            <w:color w:val="414042"/>
                            <w:spacing w:val="-28"/>
                            <w:kern w:val="24"/>
                            <w:sz w:val="12"/>
                            <w:szCs w:val="12"/>
                          </w:rPr>
                          <w:t>C</w:t>
                        </w:r>
                        <w:r>
                          <w:rPr>
                            <w:b/>
                            <w:bCs/>
                            <w:color w:val="414042"/>
                            <w:spacing w:val="-10"/>
                            <w:kern w:val="24"/>
                            <w:sz w:val="12"/>
                            <w:szCs w:val="12"/>
                          </w:rPr>
                          <w:t xml:space="preserve"> </w:t>
                        </w: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9"/>
                            <w:kern w:val="24"/>
                            <w:sz w:val="12"/>
                            <w:szCs w:val="12"/>
                          </w:rPr>
                          <w:t>K</w:t>
                        </w:r>
                        <w:r>
                          <w:rPr>
                            <w:color w:val="414042"/>
                            <w:spacing w:val="-9"/>
                            <w:kern w:val="24"/>
                            <w:sz w:val="12"/>
                            <w:szCs w:val="12"/>
                          </w:rPr>
                          <w:t xml:space="preserve"> </w:t>
                        </w:r>
                        <w:r>
                          <w:rPr>
                            <w:color w:val="414042"/>
                            <w:spacing w:val="-4"/>
                            <w:kern w:val="24"/>
                            <w:sz w:val="12"/>
                            <w:szCs w:val="12"/>
                          </w:rPr>
                          <w:t>100</w:t>
                        </w:r>
                      </w:p>
                      <w:p w14:paraId="1EFD09BB" w14:textId="77777777" w:rsidR="00542240" w:rsidRDefault="00542240" w:rsidP="00E015AE">
                        <w:pPr>
                          <w:pStyle w:val="NormalWeb"/>
                          <w:ind w:left="14"/>
                        </w:pPr>
                        <w:proofErr w:type="gramStart"/>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proofErr w:type="gramEnd"/>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87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87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86</w:t>
                        </w:r>
                      </w:p>
                    </w:txbxContent>
                  </v:textbox>
                </v:shape>
                <v:shape id="object 45" o:spid="_x0000_s1060" style="position:absolute;left:43071;top:20899;width:10629;height:2810;visibility:visible;mso-wrap-style:square;v-text-anchor:top" coordsize="1172210,309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" path="m1171676,309333l,309333,,,1171676,r,309333xe" fillcolor="#9256a3" stroked="f">
                  <v:path arrowok="t"/>
                </v:shape>
                <v:shape id="object 46" o:spid="_x0000_s1061" style="position:absolute;left:55330;top:20899;width:10630;height:2810;visibility:visible;mso-wrap-style:square;v-text-anchor:top" coordsize="1172209,309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" path="m1171676,309333l,309333,,,1171676,r,309333xe" fillcolor="#50b848" stroked="f">
                  <v:path arrowok="t"/>
                </v:shape>
                <v:shape id="object 47" o:spid="_x0000_s1062" style="position:absolute;left:67520;top:20899;width:10629;height:2810;visibility:visible;mso-wrap-style:square;v-text-anchor:top" coordsize="1172209,309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" path="m1171676,309333l,309333,,,1171676,r,309333xe" fillcolor="#ef4623" stroked="f">
                  <v:path arrowok="t"/>
                </v:shape>
                <v:shape id="object 48" o:spid="_x0000_s1063" style="position:absolute;left:79663;top:20899;width:10629;height:2810;visibility:visible;mso-wrap-style:square;v-text-anchor:top" coordsize="1172209,309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" path="m,309333r1171676,l1171676,,,,,309333xe" fillcolor="#58595b" stroked="f">
                  <v:path arrowok="t"/>
                </v:shape>
                <v:shape id="object 49" o:spid="_x0000_s1064" style="position:absolute;left:43071;top:28141;width:10629;height:1566;visibility:visible;mso-wrap-style:square;v-text-anchor:top" coordsize="117221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" path="m1171676,172719l,172719,,,1171676,r,172719xe" fillcolor="#bea0cb" stroked="f">
                  <v:path arrowok="t"/>
                </v:shape>
                <v:shape id="object 50" o:spid="_x0000_s1065" style="position:absolute;left:55330;top:28141;width:10630;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" path="m1171676,172719l,172719,,,1171676,r,172719xe" fillcolor="#aad69c" stroked="f">
                  <v:path arrowok="t"/>
                </v:shape>
                <v:shape id="object 51" o:spid="_x0000_s1066" style="position:absolute;left:67520;top:28141;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" path="m1171676,172719l,172719,,,1171676,r,172719xe" fillcolor="#f8a27d" stroked="f">
                  <v:path arrowok="t"/>
                </v:shape>
                <v:shape id="object 52" o:spid="_x0000_s1067" style="position:absolute;left:79663;top:28141;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" path="m,172732r1171676,l1171676,,,,,172732xe" fillcolor="#939598" stroked="f">
                  <v:path arrowok="t"/>
                </v:shape>
                <v:shape id="object 53" o:spid="_x0000_s1068" type="#_x0000_t202" style="position:absolute;left:42988;top:35073;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" filled="f" stroked="f">
                  <v:textbox style="mso-fit-shape-to-text:t" inset="0,0,0,0">
                    <w:txbxContent>
                      <w:p w14:paraId="5F9AB4B8"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232</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221</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288</w:t>
                        </w:r>
                      </w:p>
                    </w:txbxContent>
                  </v:textbox>
                </v:shape>
                <v:shape id="object 54" o:spid="_x0000_s1069" type="#_x0000_t202" style="position:absolute;left:55159;top:35073;width:7627;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" filled="f" stroked="f">
                  <v:textbox style="mso-fit-shape-to-text:t" inset="0,0,0,0">
                    <w:txbxContent>
                      <w:p w14:paraId="107DEA1B"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R226</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217</w:t>
                        </w:r>
                      </w:p>
                    </w:txbxContent>
                  </v:textbox>
                </v:shape>
                <v:shape id="object 55" o:spid="_x0000_s1070" type="#_x0000_t202" style="position:absolute;left:67409;top:35073;width:7626;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" filled="f" stroked="f">
                  <v:textbox style="mso-fit-shape-to-text:t" inset="0,0,0,0">
                    <w:txbxContent>
                      <w:p w14:paraId="6C1D1411"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253</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6"/>
                            <w:kern w:val="24"/>
                            <w:sz w:val="12"/>
                            <w:szCs w:val="12"/>
                          </w:rPr>
                          <w:t>224-</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208</w:t>
                        </w:r>
                      </w:p>
                    </w:txbxContent>
                  </v:textbox>
                </v:shape>
                <v:shape id="object 56" o:spid="_x0000_s1071" type="#_x0000_t202" style="position:absolute;left:79553;top:35073;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" filled="f" stroked="f">
                  <v:textbox style="mso-fit-shape-to-text:t" inset="0,0,0,0">
                    <w:txbxContent>
                      <w:p w14:paraId="03B1FB8B"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20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9"/>
                            <w:kern w:val="24"/>
                            <w:sz w:val="12"/>
                            <w:szCs w:val="12"/>
                          </w:rPr>
                          <w:t>R218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218</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218</w:t>
                        </w:r>
                      </w:p>
                    </w:txbxContent>
                  </v:textbox>
                </v:shape>
                <v:shape id="object 57" o:spid="_x0000_s1072" style="position:absolute;left:43071;top:33228;width:10629;height:1566;visibility:visible;mso-wrap-style:square;v-text-anchor:top" coordsize="117221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" path="m1171676,172694l,172694,,,1171676,r,172694xe" fillcolor="#e1d4e9" stroked="f">
                  <v:path arrowok="t"/>
                </v:shape>
                <v:shape id="object 58" o:spid="_x0000_s1073" style="position:absolute;left:55330;top:33228;width:10630;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" path="m1171676,172694l,172694,,,1171676,r,172694xe" fillcolor="#d8ecd4" stroked="f">
                  <v:path arrowok="t"/>
                </v:shape>
                <v:shape id="object 59" o:spid="_x0000_s1074" style="position:absolute;left:67520;top:33228;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" path="m1171676,172694l,172694,,,1171676,r,172694xe" fillcolor="#fdd7c3" stroked="f">
                  <v:path arrowok="t"/>
                </v:shape>
                <v:shape id="object 60" o:spid="_x0000_s1075" style="position:absolute;left:79663;top:33228;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" path="m,172694r1171676,l1171676,,,,,172694xe" fillcolor="#d1d3d4" stroked="f">
                  <v:path arrowok="t"/>
                </v:shape>
                <v:shape id="object 61" o:spid="_x0000_s1076" type="#_x0000_t202" style="position:absolute;left:79553;top:40096;width:763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" filled="f" stroked="f">
                  <v:textbox style="mso-fit-shape-to-text:t" inset="0,0,0,0">
                    <w:txbxContent>
                      <w:p w14:paraId="0201656F" w14:textId="77777777" w:rsidR="00542240" w:rsidRDefault="00542240" w:rsidP="00E015AE">
                        <w:pPr>
                          <w:pStyle w:val="NormalWeb"/>
                          <w:ind w:left="14" w:right="14"/>
                          <w:rPr>
                            <w:sz w:val="24"/>
                          </w:rPr>
                        </w:pPr>
                        <w:proofErr w:type="gramStart"/>
                        <w:r>
                          <w:rPr>
                            <w:b/>
                            <w:bCs/>
                            <w:color w:val="414042"/>
                            <w:spacing w:val="-28"/>
                            <w:kern w:val="24"/>
                            <w:sz w:val="12"/>
                            <w:szCs w:val="12"/>
                          </w:rPr>
                          <w:t>CMYK</w:t>
                        </w:r>
                        <w:r>
                          <w:rPr>
                            <w:b/>
                            <w:bCs/>
                            <w:color w:val="414042"/>
                            <w:spacing w:val="-8"/>
                            <w:kern w:val="24"/>
                            <w:sz w:val="12"/>
                            <w:szCs w:val="12"/>
                          </w:rPr>
                          <w:t xml:space="preserve"> </w:t>
                        </w:r>
                        <w:r>
                          <w:rPr>
                            <w:b/>
                            <w:bCs/>
                            <w:color w:val="414042"/>
                            <w:spacing w:val="-6"/>
                            <w:kern w:val="24"/>
                            <w:sz w:val="12"/>
                            <w:szCs w:val="12"/>
                          </w:rPr>
                          <w:t>:</w:t>
                        </w:r>
                        <w:proofErr w:type="gramEnd"/>
                        <w:r>
                          <w:rPr>
                            <w:b/>
                            <w:bCs/>
                            <w:color w:val="414042"/>
                            <w:spacing w:val="14"/>
                            <w:kern w:val="24"/>
                            <w:sz w:val="12"/>
                            <w:szCs w:val="12"/>
                          </w:rPr>
                          <w:t xml:space="preserve"> </w:t>
                        </w:r>
                        <w:r>
                          <w:rPr>
                            <w:b/>
                            <w:bCs/>
                            <w:color w:val="414042"/>
                            <w:kern w:val="24"/>
                            <w:sz w:val="12"/>
                            <w:szCs w:val="12"/>
                          </w:rPr>
                          <w:t>10</w:t>
                        </w:r>
                        <w:r>
                          <w:rPr>
                            <w:b/>
                            <w:bCs/>
                            <w:color w:val="414042"/>
                            <w:spacing w:val="-7"/>
                            <w:kern w:val="24"/>
                            <w:sz w:val="12"/>
                            <w:szCs w:val="12"/>
                          </w:rPr>
                          <w:t xml:space="preserve"> </w:t>
                        </w:r>
                        <w:r>
                          <w:rPr>
                            <w:b/>
                            <w:bCs/>
                            <w:color w:val="414042"/>
                            <w:spacing w:val="-41"/>
                            <w:kern w:val="24"/>
                            <w:sz w:val="12"/>
                            <w:szCs w:val="12"/>
                          </w:rPr>
                          <w:t>%</w:t>
                        </w:r>
                        <w:r>
                          <w:rPr>
                            <w:b/>
                            <w:bCs/>
                            <w:color w:val="414042"/>
                            <w:spacing w:val="-7"/>
                            <w:kern w:val="24"/>
                            <w:sz w:val="12"/>
                            <w:szCs w:val="12"/>
                          </w:rPr>
                          <w:t xml:space="preserve"> </w:t>
                        </w:r>
                        <w:r>
                          <w:rPr>
                            <w:b/>
                            <w:bCs/>
                            <w:color w:val="414042"/>
                            <w:spacing w:val="-24"/>
                            <w:kern w:val="24"/>
                            <w:sz w:val="12"/>
                            <w:szCs w:val="12"/>
                          </w:rPr>
                          <w:t>OF</w:t>
                        </w:r>
                        <w:r>
                          <w:rPr>
                            <w:b/>
                            <w:bCs/>
                            <w:color w:val="414042"/>
                            <w:spacing w:val="-10"/>
                            <w:kern w:val="24"/>
                            <w:sz w:val="12"/>
                            <w:szCs w:val="12"/>
                          </w:rPr>
                          <w:t xml:space="preserve"> </w:t>
                        </w:r>
                        <w:r>
                          <w:rPr>
                            <w:b/>
                            <w:bCs/>
                            <w:color w:val="414042"/>
                            <w:spacing w:val="-29"/>
                            <w:kern w:val="24"/>
                            <w:sz w:val="12"/>
                            <w:szCs w:val="12"/>
                          </w:rPr>
                          <w:t>THE</w:t>
                        </w:r>
                        <w:r>
                          <w:rPr>
                            <w:b/>
                            <w:bCs/>
                            <w:color w:val="414042"/>
                            <w:spacing w:val="-10"/>
                            <w:kern w:val="24"/>
                            <w:sz w:val="12"/>
                            <w:szCs w:val="12"/>
                          </w:rPr>
                          <w:t xml:space="preserve"> </w:t>
                        </w:r>
                        <w:r>
                          <w:rPr>
                            <w:b/>
                            <w:bCs/>
                            <w:color w:val="414042"/>
                            <w:spacing w:val="-37"/>
                            <w:kern w:val="24"/>
                            <w:sz w:val="12"/>
                            <w:szCs w:val="12"/>
                          </w:rPr>
                          <w:t>T</w:t>
                        </w:r>
                        <w:r>
                          <w:rPr>
                            <w:b/>
                            <w:bCs/>
                            <w:color w:val="414042"/>
                            <w:spacing w:val="-23"/>
                            <w:kern w:val="24"/>
                            <w:sz w:val="12"/>
                            <w:szCs w:val="12"/>
                          </w:rPr>
                          <w:t>ONE</w:t>
                        </w:r>
                        <w:r>
                          <w:rPr>
                            <w:b/>
                            <w:bCs/>
                            <w:color w:val="414042"/>
                            <w:spacing w:val="-8"/>
                            <w:kern w:val="24"/>
                            <w:sz w:val="12"/>
                            <w:szCs w:val="12"/>
                          </w:rPr>
                          <w:t xml:space="preserve"> </w:t>
                        </w:r>
                        <w:r>
                          <w:rPr>
                            <w:b/>
                            <w:bCs/>
                            <w:color w:val="414042"/>
                            <w:spacing w:val="-24"/>
                            <w:kern w:val="24"/>
                            <w:sz w:val="12"/>
                            <w:szCs w:val="12"/>
                          </w:rPr>
                          <w:t>RGB</w:t>
                        </w:r>
                        <w:r>
                          <w:rPr>
                            <w:b/>
                            <w:bCs/>
                            <w:color w:val="414042"/>
                            <w:spacing w:val="-7"/>
                            <w:kern w:val="24"/>
                            <w:sz w:val="12"/>
                            <w:szCs w:val="12"/>
                          </w:rPr>
                          <w:t xml:space="preserve"> </w:t>
                        </w:r>
                        <w:r>
                          <w:rPr>
                            <w:b/>
                            <w:bCs/>
                            <w:color w:val="414042"/>
                            <w:spacing w:val="-6"/>
                            <w:kern w:val="24"/>
                            <w:sz w:val="12"/>
                            <w:szCs w:val="12"/>
                          </w:rPr>
                          <w:t>:</w:t>
                        </w:r>
                        <w:r>
                          <w:rPr>
                            <w:b/>
                            <w:bCs/>
                            <w:color w:val="414042"/>
                            <w:spacing w:val="-8"/>
                            <w:kern w:val="24"/>
                            <w:sz w:val="12"/>
                            <w:szCs w:val="12"/>
                          </w:rPr>
                          <w:t xml:space="preserve"> </w:t>
                        </w:r>
                        <w:r>
                          <w:rPr>
                            <w:color w:val="414042"/>
                            <w:spacing w:val="-24"/>
                            <w:kern w:val="24"/>
                            <w:sz w:val="12"/>
                            <w:szCs w:val="12"/>
                          </w:rPr>
                          <w:t>R</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G</w:t>
                        </w:r>
                        <w:r>
                          <w:rPr>
                            <w:color w:val="414042"/>
                            <w:spacing w:val="-8"/>
                            <w:kern w:val="24"/>
                            <w:sz w:val="12"/>
                            <w:szCs w:val="12"/>
                          </w:rPr>
                          <w:t xml:space="preserve"> </w:t>
                        </w:r>
                        <w:r>
                          <w:rPr>
                            <w:color w:val="414042"/>
                            <w:spacing w:val="-4"/>
                            <w:kern w:val="24"/>
                            <w:sz w:val="12"/>
                            <w:szCs w:val="12"/>
                          </w:rPr>
                          <w:t>237</w:t>
                        </w:r>
                        <w:r>
                          <w:rPr>
                            <w:color w:val="414042"/>
                            <w:spacing w:val="-8"/>
                            <w:kern w:val="24"/>
                            <w:sz w:val="12"/>
                            <w:szCs w:val="12"/>
                          </w:rPr>
                          <w:t xml:space="preserve"> </w:t>
                        </w:r>
                        <w:r>
                          <w:rPr>
                            <w:color w:val="414042"/>
                            <w:spacing w:val="-14"/>
                            <w:kern w:val="24"/>
                            <w:sz w:val="12"/>
                            <w:szCs w:val="12"/>
                          </w:rPr>
                          <w:t>-</w:t>
                        </w:r>
                        <w:r>
                          <w:rPr>
                            <w:color w:val="414042"/>
                            <w:spacing w:val="-8"/>
                            <w:kern w:val="24"/>
                            <w:sz w:val="12"/>
                            <w:szCs w:val="12"/>
                          </w:rPr>
                          <w:t xml:space="preserve"> </w:t>
                        </w:r>
                        <w:r>
                          <w:rPr>
                            <w:color w:val="414042"/>
                            <w:spacing w:val="-23"/>
                            <w:kern w:val="24"/>
                            <w:sz w:val="12"/>
                            <w:szCs w:val="12"/>
                          </w:rPr>
                          <w:t>B</w:t>
                        </w:r>
                        <w:r>
                          <w:rPr>
                            <w:color w:val="414042"/>
                            <w:spacing w:val="-8"/>
                            <w:kern w:val="24"/>
                            <w:sz w:val="12"/>
                            <w:szCs w:val="12"/>
                          </w:rPr>
                          <w:t xml:space="preserve"> </w:t>
                        </w:r>
                        <w:r>
                          <w:rPr>
                            <w:color w:val="414042"/>
                            <w:spacing w:val="-4"/>
                            <w:kern w:val="24"/>
                            <w:sz w:val="12"/>
                            <w:szCs w:val="12"/>
                          </w:rPr>
                          <w:t>237</w:t>
                        </w:r>
                      </w:p>
                    </w:txbxContent>
                  </v:textbox>
                </v:shape>
                <v:shape id="object 62" o:spid="_x0000_s1077" style="position:absolute;left:79663;top:38252;width:10629;height:1566;visibility:visible;mso-wrap-style:square;v-text-anchor:top" coordsize="1172209,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" path="m,172694r1171676,l1171676,,,,,172694xe" fillcolor="#e6e7e8" stroked="f">
                  <v:path arrowok="t"/>
                </v:shape>
                <v:shape id="Text Box 146" o:spid="_x0000_s1078" type="#_x0000_t202" style="position:absolute;left:79709;top:174;width:10578;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" filled="f" stroked="f">
                  <v:textbox style="mso-fit-shape-to-text:t">
                    <w:txbxContent>
                      <w:p w14:paraId="475C7E27" w14:textId="77777777" w:rsidR="00542240" w:rsidRDefault="00542240" w:rsidP="00E015AE">
                        <w:pPr>
                          <w:pStyle w:val="NormalWeb"/>
                          <w:jc w:val="center"/>
                          <w:rPr>
                            <w:sz w:val="24"/>
                          </w:rPr>
                        </w:pPr>
                        <w:r>
                          <w:rPr>
                            <w:rFonts w:asciiTheme="minorHAnsi" w:hAnsi="Calibri" w:cstheme="minorBidi"/>
                            <w:color w:val="000000" w:themeColor="text1"/>
                            <w:kern w:val="24"/>
                            <w:szCs w:val="22"/>
                            <w:lang w:val="en-US"/>
                          </w:rPr>
                          <w:t>Guideline</w:t>
                        </w:r>
                      </w:p>
                    </w:txbxContent>
                  </v:textbox>
                </v:shape>
                <v:shape id="Text Box 147" o:spid="_x0000_s1079" type="#_x0000_t202" style="position:absolute;left:42374;top:183;width:13008;height:2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" filled="f" stroked="f">
                  <v:textbox style="mso-fit-shape-to-text:t">
                    <w:txbxContent>
                      <w:p w14:paraId="09E29AA6" w14:textId="77777777" w:rsidR="00542240" w:rsidRDefault="00542240" w:rsidP="00E015AE">
                        <w:pPr>
                          <w:pStyle w:val="NormalWeb"/>
                          <w:rPr>
                            <w:sz w:val="24"/>
                          </w:rPr>
                        </w:pPr>
                        <w:r>
                          <w:rPr>
                            <w:rFonts w:asciiTheme="minorHAnsi" w:hAnsi="Calibri" w:cstheme="minorBidi"/>
                            <w:color w:val="000000" w:themeColor="text1"/>
                            <w:kern w:val="24"/>
                            <w:szCs w:val="22"/>
                            <w:lang w:val="en-US"/>
                          </w:rPr>
                          <w:t>Recommendation</w:t>
                        </w:r>
                      </w:p>
                    </w:txbxContent>
                  </v:textbox>
                </v:shape>
                <v:shape id="Text Box 148" o:spid="_x0000_s1080" type="#_x0000_t202" style="position:absolute;left:55348;top:174;width:10612;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" filled="f" stroked="f">
                  <v:textbox style="mso-fit-shape-to-text:t">
                    <w:txbxContent>
                      <w:p w14:paraId="011A9181" w14:textId="77777777" w:rsidR="00542240" w:rsidRDefault="00542240" w:rsidP="00E015AE">
                        <w:pPr>
                          <w:pStyle w:val="NormalWeb"/>
                          <w:jc w:val="center"/>
                          <w:rPr>
                            <w:sz w:val="24"/>
                          </w:rPr>
                        </w:pPr>
                        <w:r>
                          <w:rPr>
                            <w:rFonts w:asciiTheme="minorHAnsi" w:hAnsi="Calibri" w:cstheme="minorBidi"/>
                            <w:color w:val="000000" w:themeColor="text1"/>
                            <w:kern w:val="24"/>
                            <w:szCs w:val="22"/>
                            <w:lang w:val="en-US"/>
                          </w:rPr>
                          <w:t>Model Course</w:t>
                        </w:r>
                      </w:p>
                    </w:txbxContent>
                  </v:textbox>
                </v:shape>
                <v:shape id="object 65" o:spid="_x0000_s1081" type="#_x0000_t202" style="position:absolute;left:26515;top:74;width:15483;height:1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" filled="f" stroked="f">
                  <v:textbox style="mso-fit-shape-to-text:t" inset="0,0,0,0">
                    <w:txbxContent>
                      <w:p w14:paraId="5FD2E7EB" w14:textId="77777777" w:rsidR="00542240" w:rsidRDefault="00542240" w:rsidP="00E015AE">
                        <w:pPr>
                          <w:pStyle w:val="NormalWeb"/>
                          <w:ind w:left="144"/>
                          <w:rPr>
                            <w:sz w:val="24"/>
                          </w:rPr>
                        </w:pPr>
                        <w:r>
                          <w:rPr>
                            <w:rFonts w:asciiTheme="minorHAnsi" w:hAnsi="Calibri"/>
                            <w:color w:val="005D90"/>
                            <w:spacing w:val="44"/>
                            <w:kern w:val="24"/>
                            <w:sz w:val="16"/>
                            <w:szCs w:val="16"/>
                          </w:rPr>
                          <w:t>PRIMARY COLOURS</w:t>
                        </w:r>
                      </w:p>
                    </w:txbxContent>
                  </v:textbox>
                </v:shape>
                <v:shape id="object 65" o:spid="_x0000_s1082" type="#_x0000_t202" style="position:absolute;left:27506;top:20861;width:15483;height:1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" filled="f" stroked="f">
                  <v:textbox style="mso-fit-shape-to-text:t" inset="0,0,0,0">
                    <w:txbxContent>
                      <w:p w14:paraId="67F43822" w14:textId="77777777" w:rsidR="00542240" w:rsidRDefault="00542240" w:rsidP="00E015AE">
                        <w:pPr>
                          <w:pStyle w:val="NormalWeb"/>
                          <w:ind w:left="144"/>
                          <w:rPr>
                            <w:sz w:val="24"/>
                          </w:rPr>
                        </w:pPr>
                        <w:r>
                          <w:rPr>
                            <w:rFonts w:asciiTheme="minorHAnsi" w:hAnsi="Calibri"/>
                            <w:color w:val="005D90"/>
                            <w:spacing w:val="44"/>
                            <w:kern w:val="24"/>
                            <w:sz w:val="16"/>
                            <w:szCs w:val="16"/>
                          </w:rPr>
                          <w:t>SECONDARY COLOURS</w:t>
                        </w:r>
                      </w:p>
                    </w:txbxContent>
                  </v:textbox>
                </v:shape>
                <w10:anchorlock/>
              </v:group>
            </w:pict>
          </mc:Fallback>
        </mc:AlternateContent>
      </w:r>
    </w:p>
    <w:p w14:paraId="0352057C" w14:textId="77777777" w:rsidR="00797EF8" w:rsidRPr="00797EF8" w:rsidRDefault="00797EF8" w:rsidP="00797EF8">
      <w:pPr>
        <w:pStyle w:val="BodyText"/>
      </w:pPr>
    </w:p>
    <w:p w14:paraId="7CA92150" w14:textId="77777777" w:rsidR="0042565E" w:rsidRPr="0042565E" w:rsidRDefault="0042565E" w:rsidP="00476942">
      <w:pPr>
        <w:pStyle w:val="BodyText"/>
      </w:pPr>
    </w:p>
    <w:sectPr w:rsidR="0042565E" w:rsidRPr="0042565E" w:rsidSect="0042565E">
      <w:headerReference w:type="even" r:id="rId33"/>
      <w:headerReference w:type="default" r:id="rId34"/>
      <w:footerReference w:type="default" r:id="rId35"/>
      <w:headerReference w:type="first" r:id="rId36"/>
      <w:pgSz w:w="16838" w:h="11906" w:orient="landscape" w:code="9"/>
      <w:pgMar w:top="907" w:right="567" w:bottom="794" w:left="113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Michael Hadley" w:date="2016-03-15T14:53:00Z" w:initials="MH">
    <w:p w14:paraId="3CCD674E" w14:textId="77777777" w:rsidR="00542240" w:rsidRDefault="00542240">
      <w:pPr>
        <w:pStyle w:val="CommentText"/>
      </w:pPr>
      <w:r>
        <w:rPr>
          <w:rStyle w:val="CommentReference"/>
        </w:rPr>
        <w:annotationRef/>
      </w:r>
      <w:r>
        <w:t>Update as required</w:t>
      </w:r>
    </w:p>
  </w:comment>
  <w:comment w:id="2" w:author="Michael Hadley" w:date="2016-03-15T14:53:00Z" w:initials="MH">
    <w:p w14:paraId="2F00F4F4" w14:textId="77777777" w:rsidR="00542240" w:rsidRDefault="00542240">
      <w:pPr>
        <w:pStyle w:val="CommentText"/>
      </w:pPr>
      <w:r>
        <w:rPr>
          <w:rStyle w:val="CommentReference"/>
        </w:rPr>
        <w:annotationRef/>
      </w:r>
      <w:r>
        <w:t>Insert date approved by Council (Month &amp; Year)</w:t>
      </w:r>
    </w:p>
  </w:comment>
  <w:comment w:id="4" w:author="Michael Hadley" w:date="2016-05-08T11:14:00Z" w:initials="MH">
    <w:p w14:paraId="52C1F168" w14:textId="77777777" w:rsidR="00542240" w:rsidRDefault="00542240" w:rsidP="00795637">
      <w:pPr>
        <w:pStyle w:val="CommentText"/>
      </w:pPr>
      <w:r>
        <w:rPr>
          <w:rStyle w:val="CommentReference"/>
        </w:rPr>
        <w:annotationRef/>
      </w:r>
      <w:r>
        <w:t>All IALA documents are to be in UK English.</w:t>
      </w:r>
    </w:p>
    <w:p w14:paraId="75570888" w14:textId="77777777" w:rsidR="00542240" w:rsidRDefault="00542240" w:rsidP="00795637">
      <w:pPr>
        <w:pStyle w:val="CommentText"/>
      </w:pPr>
      <w:r>
        <w:t>No additional styles are to be introduced without approval from IALA (</w:t>
      </w:r>
      <w:proofErr w:type="spellStart"/>
      <w:r>
        <w:t>p.o.c</w:t>
      </w:r>
      <w:proofErr w:type="spellEnd"/>
      <w:r>
        <w:t>. Mme Marie-</w:t>
      </w:r>
      <w:proofErr w:type="spellStart"/>
      <w:r>
        <w:t>Hèléne</w:t>
      </w:r>
      <w:proofErr w:type="spellEnd"/>
      <w:r>
        <w:t xml:space="preserve"> </w:t>
      </w:r>
      <w:proofErr w:type="spellStart"/>
      <w:r>
        <w:t>Grillet</w:t>
      </w:r>
      <w:proofErr w:type="spellEnd"/>
      <w:r>
        <w:t xml:space="preserve"> (</w:t>
      </w:r>
      <w:hyperlink r:id="rId1" w:history="1">
        <w:r w:rsidRPr="00D8388E">
          <w:rPr>
            <w:rStyle w:val="Hyperlink"/>
            <w:rFonts w:ascii="Arial" w:hAnsi="Arial" w:cs="Arial"/>
            <w:lang w:val="en-US"/>
          </w:rPr>
          <w:t>marie-helene.grillet@iala-aism.org</w:t>
        </w:r>
      </w:hyperlink>
      <w:r>
        <w:t>))</w:t>
      </w:r>
    </w:p>
  </w:comment>
  <w:comment w:id="63" w:author="Steve Guest" w:date="2021-02-05T09:44:00Z" w:initials="SG">
    <w:p w14:paraId="4F073514" w14:textId="5535908C" w:rsidR="00542240" w:rsidRDefault="00542240">
      <w:pPr>
        <w:pStyle w:val="CommentText"/>
      </w:pPr>
      <w:r>
        <w:rPr>
          <w:rStyle w:val="CommentReference"/>
        </w:rPr>
        <w:annotationRef/>
      </w:r>
      <w:r>
        <w:t>Why is it limited to the “surface” – I thought a VTS system was meant to prevent Groundings!!</w:t>
      </w:r>
    </w:p>
  </w:comment>
  <w:comment w:id="68" w:author="Steve Guest" w:date="2021-02-05T09:59:00Z" w:initials="SG">
    <w:p w14:paraId="1BD39AEB" w14:textId="66CC5914" w:rsidR="00542240" w:rsidRDefault="00542240">
      <w:pPr>
        <w:pStyle w:val="CommentText"/>
      </w:pPr>
      <w:r>
        <w:rPr>
          <w:rStyle w:val="CommentReference"/>
        </w:rPr>
        <w:annotationRef/>
      </w:r>
      <w:r>
        <w:t>This is as far as we went intersessional</w:t>
      </w:r>
    </w:p>
  </w:comment>
  <w:comment w:id="98" w:author="Rostopshin, Dmitry" w:date="2019-09-24T18:18:00Z" w:initials="RD">
    <w:p w14:paraId="26EF3CDF" w14:textId="77777777" w:rsidR="00542240" w:rsidRDefault="00542240" w:rsidP="00657DB0">
      <w:pPr>
        <w:pStyle w:val="CommentText"/>
      </w:pPr>
      <w:r>
        <w:rPr>
          <w:rStyle w:val="CommentReference"/>
        </w:rPr>
        <w:annotationRef/>
      </w:r>
      <w:r>
        <w:t>To redesign the picture of creation of traffic image within VTS system</w:t>
      </w:r>
    </w:p>
  </w:comment>
  <w:comment w:id="134" w:author="Steve Guest" w:date="2019-02-28T03:28:00Z" w:initials="SG">
    <w:p w14:paraId="42FF0D67" w14:textId="77777777" w:rsidR="00542240" w:rsidRDefault="00542240" w:rsidP="00815172">
      <w:pPr>
        <w:pStyle w:val="CommentText"/>
      </w:pPr>
      <w:r>
        <w:rPr>
          <w:rStyle w:val="CommentReference"/>
        </w:rPr>
        <w:annotationRef/>
      </w:r>
      <w:r>
        <w:t>Need to be updated</w:t>
      </w:r>
    </w:p>
    <w:p w14:paraId="4DB212D1" w14:textId="77777777" w:rsidR="00542240" w:rsidRDefault="00542240" w:rsidP="00815172">
      <w:pPr>
        <w:pStyle w:val="CommentText"/>
      </w:pPr>
      <w:r>
        <w:t>Consider adding Cyber security to this section</w:t>
      </w:r>
    </w:p>
  </w:comment>
  <w:comment w:id="269" w:author="Michael Hadley" w:date="2016-02-15T12:34:00Z" w:initials="MH">
    <w:p w14:paraId="4388B311" w14:textId="77777777" w:rsidR="00542240" w:rsidRDefault="00542240">
      <w:pPr>
        <w:pStyle w:val="CommentText"/>
      </w:pPr>
      <w:r>
        <w:rPr>
          <w:rStyle w:val="CommentReference"/>
        </w:rPr>
        <w:annotationRef/>
      </w:r>
      <w:r>
        <w:rPr>
          <w:rStyle w:val="CommentReference"/>
        </w:rPr>
        <w:annotationRef/>
      </w:r>
      <w:r>
        <w:t>New style – Heading separation line - landscape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CCD674E" w15:done="0"/>
  <w15:commentEx w15:paraId="2F00F4F4" w15:done="0"/>
  <w15:commentEx w15:paraId="75570888" w15:done="0"/>
  <w15:commentEx w15:paraId="4F073514" w15:done="0"/>
  <w15:commentEx w15:paraId="1BD39AEB" w15:done="0"/>
  <w15:commentEx w15:paraId="26EF3CDF" w15:done="0"/>
  <w15:commentEx w15:paraId="4DB212D1" w15:done="0"/>
  <w15:commentEx w15:paraId="4388B31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CCD674E" w16cid:durableId="23C69127"/>
  <w16cid:commentId w16cid:paraId="2F00F4F4" w16cid:durableId="23C69128"/>
  <w16cid:commentId w16cid:paraId="75570888" w16cid:durableId="23C69129"/>
  <w16cid:commentId w16cid:paraId="4F073514" w16cid:durableId="23C791F3"/>
  <w16cid:commentId w16cid:paraId="1BD39AEB" w16cid:durableId="23C7957C"/>
  <w16cid:commentId w16cid:paraId="26EF3CDF" w16cid:durableId="2134DC72"/>
  <w16cid:commentId w16cid:paraId="4DB212D1" w16cid:durableId="20229B30"/>
  <w16cid:commentId w16cid:paraId="4388B311" w16cid:durableId="23C6912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4A1208" w14:textId="77777777" w:rsidR="0038791B" w:rsidRDefault="0038791B" w:rsidP="003274DB">
      <w:r>
        <w:separator/>
      </w:r>
    </w:p>
    <w:p w14:paraId="6BA270FB" w14:textId="77777777" w:rsidR="0038791B" w:rsidRDefault="0038791B"/>
  </w:endnote>
  <w:endnote w:type="continuationSeparator" w:id="0">
    <w:p w14:paraId="7AA87317" w14:textId="77777777" w:rsidR="0038791B" w:rsidRDefault="0038791B" w:rsidP="003274DB">
      <w:r>
        <w:continuationSeparator/>
      </w:r>
    </w:p>
    <w:p w14:paraId="2B543EE1" w14:textId="77777777" w:rsidR="0038791B" w:rsidRDefault="003879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9CB32" w14:textId="77777777" w:rsidR="00542240" w:rsidRDefault="00542240"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C51F19" w14:textId="77777777" w:rsidR="00542240" w:rsidRDefault="00542240"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746C512" w14:textId="77777777" w:rsidR="00542240" w:rsidRDefault="00542240"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10305DA" w14:textId="77777777" w:rsidR="00542240" w:rsidRDefault="00542240"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044C84" w14:textId="77777777" w:rsidR="00542240" w:rsidRDefault="00542240"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936D3" w14:textId="77777777" w:rsidR="00542240" w:rsidRPr="00AC24F4" w:rsidRDefault="00542240"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38092807" w14:textId="77777777" w:rsidR="00542240" w:rsidRPr="00AC24F4" w:rsidRDefault="00542240" w:rsidP="00910058">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52515342" w14:textId="77777777" w:rsidR="00542240" w:rsidRPr="004B6107" w:rsidRDefault="00542240"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14F3E618" w14:textId="77777777" w:rsidR="00542240" w:rsidRPr="004B6107" w:rsidRDefault="00542240"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6BCED566" w14:textId="77777777" w:rsidR="00542240" w:rsidRPr="00910058" w:rsidRDefault="00542240"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10B8C7CF" wp14:editId="1BD60E6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F3399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6EC2F" w14:textId="77777777" w:rsidR="00542240" w:rsidRDefault="00542240"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2D8037B4" wp14:editId="2AE5C7C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D329A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5BFA39C" w14:textId="77777777" w:rsidR="00542240" w:rsidRPr="00C907DF" w:rsidRDefault="00542240"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53F47E06" w14:textId="77777777" w:rsidR="00542240" w:rsidRPr="00525922" w:rsidRDefault="0054224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8802E" w14:textId="77777777" w:rsidR="00542240" w:rsidRPr="00C716E5" w:rsidRDefault="00542240" w:rsidP="00C716E5">
    <w:pPr>
      <w:pStyle w:val="Footer"/>
      <w:rPr>
        <w:sz w:val="15"/>
        <w:szCs w:val="15"/>
      </w:rPr>
    </w:pPr>
  </w:p>
  <w:p w14:paraId="4B7A5720" w14:textId="77777777" w:rsidR="00542240" w:rsidRDefault="00542240" w:rsidP="00C716E5">
    <w:pPr>
      <w:pStyle w:val="Footerportrait"/>
    </w:pPr>
  </w:p>
  <w:p w14:paraId="2F6D4E7A" w14:textId="756A39A5" w:rsidR="00542240" w:rsidRPr="00C907DF" w:rsidRDefault="00534B03"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542240" w:rsidRPr="00C907DF">
      <w:t xml:space="preserve"> </w:t>
    </w:r>
    <w:r>
      <w:fldChar w:fldCharType="begin"/>
    </w:r>
    <w:r>
      <w:instrText xml:space="preserve"> STYLEREF "Document number" \* MERGEFORMAT </w:instrText>
    </w:r>
    <w:r>
      <w:fldChar w:fldCharType="separate"/>
    </w:r>
    <w:r>
      <w:t>1111-1</w:t>
    </w:r>
    <w:r>
      <w:fldChar w:fldCharType="end"/>
    </w:r>
    <w:r w:rsidR="00542240" w:rsidRPr="00C907DF">
      <w:t xml:space="preserve"> –</w:t>
    </w:r>
    <w:r w:rsidR="00542240">
      <w:t xml:space="preserve"> </w:t>
    </w:r>
    <w:r>
      <w:fldChar w:fldCharType="begin"/>
    </w:r>
    <w:r>
      <w:instrText xml:space="preserve"> STYLEREF "Document name" \* MERGEFORMAT </w:instrText>
    </w:r>
    <w:r>
      <w:fldChar w:fldCharType="separate"/>
    </w:r>
    <w:r>
      <w:t>Producing Functional and Performance Requirements for the Core VTS system</w:t>
    </w:r>
    <w:r>
      <w:fldChar w:fldCharType="end"/>
    </w:r>
  </w:p>
  <w:p w14:paraId="0F686EB9" w14:textId="42964E09" w:rsidR="00542240" w:rsidRPr="00C907DF" w:rsidRDefault="00534B03" w:rsidP="00C716E5">
    <w:pPr>
      <w:pStyle w:val="Footerportrait"/>
    </w:pPr>
    <w:r>
      <w:fldChar w:fldCharType="begin"/>
    </w:r>
    <w:r>
      <w:instrText xml:space="preserve"> STYLEREF "Edition numbe</w:instrText>
    </w:r>
    <w:r>
      <w:instrText xml:space="preserve">r" \* MERGEFORMAT </w:instrText>
    </w:r>
    <w:r>
      <w:fldChar w:fldCharType="separate"/>
    </w:r>
    <w:r>
      <w:t>Edition 2.0</w:t>
    </w:r>
    <w:r>
      <w:fldChar w:fldCharType="end"/>
    </w:r>
    <w:r w:rsidR="00542240">
      <w:t xml:space="preserve">  </w:t>
    </w:r>
    <w:r>
      <w:fldChar w:fldCharType="begin"/>
    </w:r>
    <w:r>
      <w:instrText xml:space="preserve"> STYLEREF "Document date" \* MERGEFORMAT </w:instrText>
    </w:r>
    <w:r>
      <w:fldChar w:fldCharType="separate"/>
    </w:r>
    <w:r>
      <w:t>Document date</w:t>
    </w:r>
    <w:r>
      <w:fldChar w:fldCharType="end"/>
    </w:r>
    <w:r w:rsidR="00542240" w:rsidRPr="00C907DF">
      <w:tab/>
    </w:r>
    <w:r w:rsidR="00542240">
      <w:t xml:space="preserve">P </w:t>
    </w:r>
    <w:r w:rsidR="00542240" w:rsidRPr="00C907DF">
      <w:rPr>
        <w:rStyle w:val="PageNumber"/>
        <w:szCs w:val="15"/>
      </w:rPr>
      <w:fldChar w:fldCharType="begin"/>
    </w:r>
    <w:r w:rsidR="00542240" w:rsidRPr="00C907DF">
      <w:rPr>
        <w:rStyle w:val="PageNumber"/>
        <w:szCs w:val="15"/>
      </w:rPr>
      <w:instrText xml:space="preserve">PAGE  </w:instrText>
    </w:r>
    <w:r w:rsidR="00542240" w:rsidRPr="00C907DF">
      <w:rPr>
        <w:rStyle w:val="PageNumber"/>
        <w:szCs w:val="15"/>
      </w:rPr>
      <w:fldChar w:fldCharType="separate"/>
    </w:r>
    <w:r w:rsidR="00542240">
      <w:rPr>
        <w:rStyle w:val="PageNumber"/>
        <w:szCs w:val="15"/>
      </w:rPr>
      <w:t>2</w:t>
    </w:r>
    <w:r w:rsidR="00542240"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9B607" w14:textId="77777777" w:rsidR="00542240" w:rsidRDefault="00542240" w:rsidP="00C716E5">
    <w:pPr>
      <w:pStyle w:val="Footer"/>
    </w:pPr>
  </w:p>
  <w:p w14:paraId="04F8F480" w14:textId="77777777" w:rsidR="00542240" w:rsidRDefault="00542240" w:rsidP="00C716E5">
    <w:pPr>
      <w:pStyle w:val="Footerportrait"/>
    </w:pPr>
  </w:p>
  <w:p w14:paraId="5DC890B0" w14:textId="0270698D" w:rsidR="00542240" w:rsidRPr="00C907DF" w:rsidRDefault="00534B03"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542240" w:rsidRPr="00C907DF">
      <w:t xml:space="preserve"> </w:t>
    </w:r>
    <w:r>
      <w:fldChar w:fldCharType="begin"/>
    </w:r>
    <w:r>
      <w:instrText xml:space="preserve"> STYLEREF "Document number" \* MERGEFORMAT </w:instrText>
    </w:r>
    <w:r>
      <w:fldChar w:fldCharType="separate"/>
    </w:r>
    <w:r>
      <w:t>1111-1</w:t>
    </w:r>
    <w:r>
      <w:fldChar w:fldCharType="end"/>
    </w:r>
    <w:r w:rsidR="00542240" w:rsidRPr="00C907DF">
      <w:t xml:space="preserve"> –</w:t>
    </w:r>
    <w:r w:rsidR="00542240">
      <w:t xml:space="preserve"> </w:t>
    </w:r>
    <w:r>
      <w:fldChar w:fldCharType="begin"/>
    </w:r>
    <w:r>
      <w:instrText xml:space="preserve"> STYLEREF "Document name" \* MERGEFORMAT </w:instrText>
    </w:r>
    <w:r>
      <w:fldChar w:fldCharType="separate"/>
    </w:r>
    <w:r>
      <w:t>Producing Functional and Performance Requirements for the Core VTS system</w:t>
    </w:r>
    <w:r>
      <w:fldChar w:fldCharType="end"/>
    </w:r>
  </w:p>
  <w:p w14:paraId="7263A6FF" w14:textId="3C88847E" w:rsidR="00542240" w:rsidRPr="00525922" w:rsidRDefault="00534B03" w:rsidP="00C716E5">
    <w:pPr>
      <w:pStyle w:val="Footerportrait"/>
    </w:pPr>
    <w:r>
      <w:fldChar w:fldCharType="begin"/>
    </w:r>
    <w:r>
      <w:instrText xml:space="preserve"> STYLEREF "Edition numbe</w:instrText>
    </w:r>
    <w:r>
      <w:instrText xml:space="preserve">r" \* MERGEFORMAT </w:instrText>
    </w:r>
    <w:r>
      <w:fldChar w:fldCharType="separate"/>
    </w:r>
    <w:r>
      <w:t>Edition 2.0</w:t>
    </w:r>
    <w:r>
      <w:fldChar w:fldCharType="end"/>
    </w:r>
    <w:r w:rsidR="00542240" w:rsidRPr="00C907DF">
      <w:tab/>
    </w:r>
    <w:r w:rsidR="00542240">
      <w:t xml:space="preserve">P </w:t>
    </w:r>
    <w:r w:rsidR="00542240" w:rsidRPr="00C907DF">
      <w:rPr>
        <w:rStyle w:val="PageNumber"/>
        <w:szCs w:val="15"/>
      </w:rPr>
      <w:fldChar w:fldCharType="begin"/>
    </w:r>
    <w:r w:rsidR="00542240" w:rsidRPr="00C907DF">
      <w:rPr>
        <w:rStyle w:val="PageNumber"/>
        <w:szCs w:val="15"/>
      </w:rPr>
      <w:instrText xml:space="preserve">PAGE  </w:instrText>
    </w:r>
    <w:r w:rsidR="00542240" w:rsidRPr="00C907DF">
      <w:rPr>
        <w:rStyle w:val="PageNumber"/>
        <w:szCs w:val="15"/>
      </w:rPr>
      <w:fldChar w:fldCharType="separate"/>
    </w:r>
    <w:r w:rsidR="00542240">
      <w:rPr>
        <w:rStyle w:val="PageNumber"/>
        <w:szCs w:val="15"/>
      </w:rPr>
      <w:t>3</w:t>
    </w:r>
    <w:r w:rsidR="00542240"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93931" w14:textId="77777777" w:rsidR="00542240" w:rsidRDefault="00542240" w:rsidP="00C716E5">
    <w:pPr>
      <w:pStyle w:val="Footer"/>
    </w:pPr>
  </w:p>
  <w:p w14:paraId="16A40AFC" w14:textId="77777777" w:rsidR="00542240" w:rsidRDefault="00542240" w:rsidP="00C716E5">
    <w:pPr>
      <w:pStyle w:val="Footerlandscape"/>
    </w:pPr>
  </w:p>
  <w:p w14:paraId="2E461487" w14:textId="12CEC2AE" w:rsidR="00542240" w:rsidRPr="00C907DF" w:rsidRDefault="00534B03" w:rsidP="00C716E5">
    <w:pPr>
      <w:pStyle w:val="Footerlandscape"/>
    </w:pPr>
    <w:r>
      <w:fldChar w:fldCharType="begin"/>
    </w:r>
    <w:r>
      <w:instrText xml:space="preserve"> STYLEREF "Document type" \* MERGEFORMAT </w:instrText>
    </w:r>
    <w:r>
      <w:fldChar w:fldCharType="separate"/>
    </w:r>
    <w:r>
      <w:rPr>
        <w:noProof/>
      </w:rPr>
      <w:t>IALA Guideline</w:t>
    </w:r>
    <w:r>
      <w:rPr>
        <w:noProof/>
      </w:rPr>
      <w:fldChar w:fldCharType="end"/>
    </w:r>
    <w:r w:rsidR="00542240" w:rsidRPr="00C907DF">
      <w:t xml:space="preserve"> </w:t>
    </w:r>
    <w:r>
      <w:fldChar w:fldCharType="begin"/>
    </w:r>
    <w:r>
      <w:instrText xml:space="preserve"> STYLEREF "Document number" \* MERGEFORMAT </w:instrText>
    </w:r>
    <w:r>
      <w:fldChar w:fldCharType="separate"/>
    </w:r>
    <w:r>
      <w:rPr>
        <w:noProof/>
      </w:rPr>
      <w:t>1111-1</w:t>
    </w:r>
    <w:r>
      <w:rPr>
        <w:noProof/>
      </w:rPr>
      <w:fldChar w:fldCharType="end"/>
    </w:r>
    <w:r w:rsidR="00542240" w:rsidRPr="00C907DF">
      <w:t xml:space="preserve"> –</w:t>
    </w:r>
    <w:r w:rsidR="00542240">
      <w:t xml:space="preserve"> </w:t>
    </w:r>
    <w:r>
      <w:fldChar w:fldCharType="begin"/>
    </w:r>
    <w:r>
      <w:instrText xml:space="preserve"> STYLEREF "Document name" \* MERGEFORMAT </w:instrText>
    </w:r>
    <w:r>
      <w:fldChar w:fldCharType="separate"/>
    </w:r>
    <w:r>
      <w:rPr>
        <w:noProof/>
      </w:rPr>
      <w:t>Producing Functional and Performance Requirements for the Core VTS system</w:t>
    </w:r>
    <w:r>
      <w:rPr>
        <w:noProof/>
      </w:rPr>
      <w:fldChar w:fldCharType="end"/>
    </w:r>
    <w:r w:rsidR="00542240">
      <w:tab/>
    </w:r>
  </w:p>
  <w:p w14:paraId="518E549C" w14:textId="5134ABAA" w:rsidR="00542240" w:rsidRPr="00C907DF" w:rsidRDefault="00534B03" w:rsidP="00C716E5">
    <w:pPr>
      <w:pStyle w:val="Footerlandscape"/>
    </w:pPr>
    <w:r>
      <w:fldChar w:fldCharType="begin"/>
    </w:r>
    <w:r>
      <w:instrText xml:space="preserve"> STYLEREF "Edition number" \* MERGEFORMAT </w:instrText>
    </w:r>
    <w:r>
      <w:fldChar w:fldCharType="separate"/>
    </w:r>
    <w:r>
      <w:rPr>
        <w:noProof/>
      </w:rPr>
      <w:t>Edition 2.0</w:t>
    </w:r>
    <w:r>
      <w:rPr>
        <w:noProof/>
      </w:rPr>
      <w:fldChar w:fldCharType="end"/>
    </w:r>
    <w:r w:rsidR="00542240">
      <w:t xml:space="preserve">  </w:t>
    </w:r>
    <w:r>
      <w:fldChar w:fldCharType="begin"/>
    </w:r>
    <w:r>
      <w:instrText xml:space="preserve"> STYLEREF "Document date" \* MERGEFORMAT </w:instrText>
    </w:r>
    <w:r>
      <w:fldChar w:fldCharType="separate"/>
    </w:r>
    <w:r>
      <w:rPr>
        <w:noProof/>
      </w:rPr>
      <w:t>Document date</w:t>
    </w:r>
    <w:r>
      <w:rPr>
        <w:noProof/>
      </w:rPr>
      <w:fldChar w:fldCharType="end"/>
    </w:r>
    <w:r w:rsidR="00542240">
      <w:tab/>
      <w:t xml:space="preserve">P </w:t>
    </w:r>
    <w:r w:rsidR="00542240" w:rsidRPr="00C907DF">
      <w:rPr>
        <w:rStyle w:val="PageNumber"/>
        <w:szCs w:val="15"/>
      </w:rPr>
      <w:fldChar w:fldCharType="begin"/>
    </w:r>
    <w:r w:rsidR="00542240" w:rsidRPr="00C907DF">
      <w:rPr>
        <w:rStyle w:val="PageNumber"/>
        <w:szCs w:val="15"/>
      </w:rPr>
      <w:instrText xml:space="preserve">PAGE  </w:instrText>
    </w:r>
    <w:r w:rsidR="00542240" w:rsidRPr="00C907DF">
      <w:rPr>
        <w:rStyle w:val="PageNumber"/>
        <w:szCs w:val="15"/>
      </w:rPr>
      <w:fldChar w:fldCharType="separate"/>
    </w:r>
    <w:r w:rsidR="00542240">
      <w:rPr>
        <w:rStyle w:val="PageNumber"/>
        <w:noProof/>
        <w:szCs w:val="15"/>
      </w:rPr>
      <w:t>8</w:t>
    </w:r>
    <w:r w:rsidR="00542240"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23015" w14:textId="77777777" w:rsidR="00542240" w:rsidRDefault="00542240" w:rsidP="00C716E5">
    <w:pPr>
      <w:pStyle w:val="Footer"/>
    </w:pPr>
  </w:p>
  <w:p w14:paraId="56AB63EE" w14:textId="77777777" w:rsidR="00542240" w:rsidRDefault="00542240" w:rsidP="00C716E5">
    <w:pPr>
      <w:pStyle w:val="Footerportrait"/>
    </w:pPr>
  </w:p>
  <w:p w14:paraId="0825742F" w14:textId="740F6DBD" w:rsidR="00542240" w:rsidRPr="00C907DF" w:rsidRDefault="00534B03"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542240" w:rsidRPr="00C907DF">
      <w:t xml:space="preserve"> </w:t>
    </w:r>
    <w:r>
      <w:fldChar w:fldCharType="begin"/>
    </w:r>
    <w:r>
      <w:instrText xml:space="preserve"> STYLEREF "Document number" \* MERGEFORMAT </w:instrText>
    </w:r>
    <w:r>
      <w:fldChar w:fldCharType="separate"/>
    </w:r>
    <w:r>
      <w:t>1111-1</w:t>
    </w:r>
    <w:r>
      <w:fldChar w:fldCharType="end"/>
    </w:r>
    <w:r w:rsidR="00542240" w:rsidRPr="00C907DF">
      <w:t xml:space="preserve"> –</w:t>
    </w:r>
    <w:r w:rsidR="00542240">
      <w:t xml:space="preserve"> </w:t>
    </w:r>
    <w:r>
      <w:fldChar w:fldCharType="begin"/>
    </w:r>
    <w:r>
      <w:instrText xml:space="preserve"> STYLEREF "Document name" \* MERGEFORMAT </w:instrText>
    </w:r>
    <w:r>
      <w:fldChar w:fldCharType="separate"/>
    </w:r>
    <w:r>
      <w:t>Producing Functional and Performance Requirements for the Core VTS system</w:t>
    </w:r>
    <w:r>
      <w:fldChar w:fldCharType="end"/>
    </w:r>
    <w:r w:rsidR="00542240">
      <w:tab/>
    </w:r>
  </w:p>
  <w:p w14:paraId="1FE6F6EF" w14:textId="036CF960" w:rsidR="00542240" w:rsidRPr="00C907DF" w:rsidRDefault="00534B03" w:rsidP="00184C2E">
    <w:pPr>
      <w:pStyle w:val="Footerportrait"/>
      <w:tabs>
        <w:tab w:val="clear" w:pos="10206"/>
        <w:tab w:val="right" w:pos="15137"/>
      </w:tabs>
    </w:pPr>
    <w:r>
      <w:fldChar w:fldCharType="begin"/>
    </w:r>
    <w:r>
      <w:instrText xml:space="preserve"> STYLEREF "Edition number" \* MERGEFORMAT </w:instrText>
    </w:r>
    <w:r>
      <w:fldChar w:fldCharType="separate"/>
    </w:r>
    <w:r>
      <w:t>Edition 2.0</w:t>
    </w:r>
    <w:r>
      <w:fldChar w:fldCharType="end"/>
    </w:r>
    <w:r w:rsidR="00542240">
      <w:t xml:space="preserve">  </w:t>
    </w:r>
    <w:r>
      <w:fldChar w:fldCharType="begin"/>
    </w:r>
    <w:r>
      <w:instrText xml:space="preserve"> STYLEREF "Document date" \* MERGEFORMAT </w:instrText>
    </w:r>
    <w:r>
      <w:fldChar w:fldCharType="separate"/>
    </w:r>
    <w:r>
      <w:t>Document date</w:t>
    </w:r>
    <w:r>
      <w:fldChar w:fldCharType="end"/>
    </w:r>
    <w:r w:rsidR="00542240">
      <w:tab/>
    </w:r>
    <w:r w:rsidR="00542240">
      <w:rPr>
        <w:rStyle w:val="PageNumber"/>
        <w:szCs w:val="15"/>
      </w:rPr>
      <w:t xml:space="preserve">P </w:t>
    </w:r>
    <w:r w:rsidR="00542240" w:rsidRPr="00C907DF">
      <w:rPr>
        <w:rStyle w:val="PageNumber"/>
        <w:szCs w:val="15"/>
      </w:rPr>
      <w:fldChar w:fldCharType="begin"/>
    </w:r>
    <w:r w:rsidR="00542240" w:rsidRPr="00C907DF">
      <w:rPr>
        <w:rStyle w:val="PageNumber"/>
        <w:szCs w:val="15"/>
      </w:rPr>
      <w:instrText xml:space="preserve">PAGE  </w:instrText>
    </w:r>
    <w:r w:rsidR="00542240" w:rsidRPr="00C907DF">
      <w:rPr>
        <w:rStyle w:val="PageNumber"/>
        <w:szCs w:val="15"/>
      </w:rPr>
      <w:fldChar w:fldCharType="separate"/>
    </w:r>
    <w:r w:rsidR="00542240">
      <w:rPr>
        <w:rStyle w:val="PageNumber"/>
        <w:szCs w:val="15"/>
      </w:rPr>
      <w:t>11</w:t>
    </w:r>
    <w:r w:rsidR="00542240"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81F4A8" w14:textId="77777777" w:rsidR="0038791B" w:rsidRDefault="0038791B" w:rsidP="003274DB">
      <w:r>
        <w:separator/>
      </w:r>
    </w:p>
    <w:p w14:paraId="6A93AF37" w14:textId="77777777" w:rsidR="0038791B" w:rsidRDefault="0038791B"/>
  </w:footnote>
  <w:footnote w:type="continuationSeparator" w:id="0">
    <w:p w14:paraId="5C41569F" w14:textId="77777777" w:rsidR="0038791B" w:rsidRDefault="0038791B" w:rsidP="003274DB">
      <w:r>
        <w:continuationSeparator/>
      </w:r>
    </w:p>
    <w:p w14:paraId="51A4F5B7" w14:textId="77777777" w:rsidR="0038791B" w:rsidRDefault="003879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48D6E9" w14:textId="77777777" w:rsidR="00542240" w:rsidRDefault="00534B03">
    <w:pPr>
      <w:pStyle w:val="Header"/>
    </w:pPr>
    <w:r>
      <w:rPr>
        <w:noProof/>
      </w:rPr>
      <w:pict w14:anchorId="183EBD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71F67A" w14:textId="77777777" w:rsidR="00542240" w:rsidRDefault="00534B03">
    <w:pPr>
      <w:pStyle w:val="Header"/>
    </w:pPr>
    <w:r>
      <w:rPr>
        <w:noProof/>
      </w:rPr>
      <w:pict w14:anchorId="4CEA34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62" type="#_x0000_t136" style="position:absolute;margin-left:0;margin-top:0;width:604.45pt;height:54.95pt;rotation:315;z-index:-25159065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1D4F0" w14:textId="77777777" w:rsidR="00542240" w:rsidRDefault="00534B03" w:rsidP="00C716E5">
    <w:pPr>
      <w:pStyle w:val="Header"/>
    </w:pPr>
    <w:r>
      <w:rPr>
        <w:noProof/>
      </w:rPr>
      <w:pict w14:anchorId="4FE914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61" type="#_x0000_t136" style="position:absolute;margin-left:0;margin-top:0;width:604.45pt;height:54.95pt;rotation:315;z-index:-25159270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542240">
      <w:rPr>
        <w:noProof/>
        <w:lang w:eastAsia="en-GB"/>
      </w:rPr>
      <w:drawing>
        <wp:anchor distT="0" distB="0" distL="114300" distR="114300" simplePos="0" relativeHeight="251676672" behindDoc="1" locked="0" layoutInCell="1" allowOverlap="1" wp14:anchorId="3BD0F8CF" wp14:editId="5AE5F756">
          <wp:simplePos x="0" y="0"/>
          <wp:positionH relativeFrom="page">
            <wp:posOffset>9960520</wp:posOffset>
          </wp:positionH>
          <wp:positionV relativeFrom="page">
            <wp:posOffset>4898</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279C8E" w14:textId="77777777" w:rsidR="00542240" w:rsidRDefault="00534B03">
    <w:pPr>
      <w:pStyle w:val="Header"/>
    </w:pPr>
    <w:r>
      <w:rPr>
        <w:noProof/>
      </w:rPr>
      <w:pict w14:anchorId="434E8B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 o:spid="_x0000_s2063" type="#_x0000_t136" style="position:absolute;margin-left:0;margin-top:0;width:604.45pt;height:54.95pt;rotation:315;z-index:-25158860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BDD92C" w14:textId="77777777" w:rsidR="00542240" w:rsidRDefault="00534B03">
    <w:pPr>
      <w:pStyle w:val="Header"/>
    </w:pPr>
    <w:r>
      <w:rPr>
        <w:noProof/>
      </w:rPr>
      <w:pict w14:anchorId="37558D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BC8D83" w14:textId="77777777" w:rsidR="00542240" w:rsidRPr="00667792" w:rsidRDefault="00534B03" w:rsidP="00667792">
    <w:pPr>
      <w:pStyle w:val="Header"/>
    </w:pPr>
    <w:r>
      <w:rPr>
        <w:noProof/>
      </w:rPr>
      <w:pict w14:anchorId="681A1F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542240">
      <w:rPr>
        <w:noProof/>
        <w:lang w:eastAsia="en-GB"/>
      </w:rPr>
      <w:drawing>
        <wp:anchor distT="0" distB="0" distL="114300" distR="114300" simplePos="0" relativeHeight="251678720" behindDoc="1" locked="0" layoutInCell="1" allowOverlap="1" wp14:anchorId="4D3B6156" wp14:editId="7A120CE3">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208D7" w14:textId="77777777" w:rsidR="00542240" w:rsidRDefault="00534B03">
    <w:pPr>
      <w:pStyle w:val="Header"/>
    </w:pPr>
    <w:r>
      <w:rPr>
        <w:noProof/>
      </w:rPr>
      <w:pict w14:anchorId="218548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15DCD8" w14:textId="35B6CED5" w:rsidR="00542240" w:rsidRPr="00ED2A8D" w:rsidRDefault="00534B03" w:rsidP="00534B03">
    <w:pPr>
      <w:pStyle w:val="Header"/>
      <w:jc w:val="right"/>
    </w:pPr>
    <w:r>
      <w:rPr>
        <w:noProof/>
      </w:rPr>
      <w:pict w14:anchorId="3A0B32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542240" w:rsidRPr="00442889">
      <w:rPr>
        <w:noProof/>
        <w:lang w:eastAsia="en-GB"/>
      </w:rPr>
      <w:drawing>
        <wp:anchor distT="0" distB="0" distL="114300" distR="114300" simplePos="0" relativeHeight="251657214" behindDoc="1" locked="0" layoutInCell="1" allowOverlap="1" wp14:anchorId="5A95B84B" wp14:editId="3CCC0CE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VTS50-10.2.6.1</w:t>
    </w:r>
  </w:p>
  <w:p w14:paraId="1AC5F4F5" w14:textId="77777777" w:rsidR="00542240" w:rsidRPr="00ED2A8D" w:rsidRDefault="00542240" w:rsidP="008747E0">
    <w:pPr>
      <w:pStyle w:val="Header"/>
    </w:pPr>
  </w:p>
  <w:p w14:paraId="37530E1B" w14:textId="77777777" w:rsidR="00542240" w:rsidRDefault="00542240" w:rsidP="008747E0">
    <w:pPr>
      <w:pStyle w:val="Header"/>
    </w:pPr>
  </w:p>
  <w:p w14:paraId="0850F701" w14:textId="77777777" w:rsidR="00542240" w:rsidRDefault="00542240" w:rsidP="008747E0">
    <w:pPr>
      <w:pStyle w:val="Header"/>
    </w:pPr>
  </w:p>
  <w:p w14:paraId="2520A8FF" w14:textId="77777777" w:rsidR="00542240" w:rsidRDefault="00542240" w:rsidP="008747E0">
    <w:pPr>
      <w:pStyle w:val="Header"/>
    </w:pPr>
  </w:p>
  <w:p w14:paraId="71000AFC" w14:textId="77777777" w:rsidR="00542240" w:rsidRDefault="00542240" w:rsidP="008747E0">
    <w:pPr>
      <w:pStyle w:val="Header"/>
    </w:pPr>
  </w:p>
  <w:p w14:paraId="29B26946" w14:textId="77777777" w:rsidR="00542240" w:rsidRDefault="00542240" w:rsidP="008747E0">
    <w:pPr>
      <w:pStyle w:val="Header"/>
    </w:pPr>
    <w:r>
      <w:rPr>
        <w:noProof/>
        <w:lang w:eastAsia="en-GB"/>
      </w:rPr>
      <w:drawing>
        <wp:anchor distT="0" distB="0" distL="114300" distR="114300" simplePos="0" relativeHeight="251656189" behindDoc="1" locked="0" layoutInCell="1" allowOverlap="1" wp14:anchorId="7B17FD30" wp14:editId="625923A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C7D627E" w14:textId="77777777" w:rsidR="00542240" w:rsidRPr="00ED2A8D" w:rsidRDefault="00542240" w:rsidP="008747E0">
    <w:pPr>
      <w:pStyle w:val="Header"/>
    </w:pPr>
  </w:p>
  <w:p w14:paraId="3138613A" w14:textId="77777777" w:rsidR="00542240" w:rsidRPr="00ED2A8D" w:rsidRDefault="00542240"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084F47" w14:textId="77777777" w:rsidR="00542240" w:rsidRDefault="00534B03">
    <w:pPr>
      <w:pStyle w:val="Header"/>
    </w:pPr>
    <w:r>
      <w:rPr>
        <w:noProof/>
      </w:rPr>
      <w:pict w14:anchorId="7DF2E3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542240">
      <w:rPr>
        <w:noProof/>
        <w:lang w:eastAsia="en-GB"/>
      </w:rPr>
      <w:drawing>
        <wp:anchor distT="0" distB="0" distL="114300" distR="114300" simplePos="0" relativeHeight="251688960" behindDoc="1" locked="0" layoutInCell="1" allowOverlap="1" wp14:anchorId="69FC4F12" wp14:editId="0F7242F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D6416A" w14:textId="77777777" w:rsidR="00542240" w:rsidRDefault="00542240">
    <w:pPr>
      <w:pStyle w:val="Header"/>
    </w:pPr>
  </w:p>
  <w:p w14:paraId="21986B8E" w14:textId="77777777" w:rsidR="00542240" w:rsidRDefault="0054224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413736" w14:textId="77777777" w:rsidR="00542240" w:rsidRDefault="00534B03">
    <w:pPr>
      <w:pStyle w:val="Header"/>
    </w:pPr>
    <w:r>
      <w:rPr>
        <w:noProof/>
      </w:rPr>
      <w:pict w14:anchorId="4C2E4A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5CEAD" w14:textId="77777777" w:rsidR="00542240" w:rsidRPr="00ED2A8D" w:rsidRDefault="00534B03" w:rsidP="008747E0">
    <w:pPr>
      <w:pStyle w:val="Header"/>
    </w:pPr>
    <w:r>
      <w:rPr>
        <w:noProof/>
      </w:rPr>
      <w:pict w14:anchorId="26E275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542240">
      <w:rPr>
        <w:noProof/>
        <w:lang w:eastAsia="en-GB"/>
      </w:rPr>
      <w:drawing>
        <wp:anchor distT="0" distB="0" distL="114300" distR="114300" simplePos="0" relativeHeight="251658752" behindDoc="1" locked="0" layoutInCell="1" allowOverlap="1" wp14:anchorId="58C66950" wp14:editId="4EC31022">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C069365" w14:textId="77777777" w:rsidR="00542240" w:rsidRPr="00ED2A8D" w:rsidRDefault="00542240" w:rsidP="008747E0">
    <w:pPr>
      <w:pStyle w:val="Header"/>
    </w:pPr>
  </w:p>
  <w:p w14:paraId="33516DA6" w14:textId="77777777" w:rsidR="00542240" w:rsidRDefault="00542240" w:rsidP="008747E0">
    <w:pPr>
      <w:pStyle w:val="Header"/>
    </w:pPr>
  </w:p>
  <w:p w14:paraId="55E8389E" w14:textId="77777777" w:rsidR="00542240" w:rsidRDefault="00542240" w:rsidP="008747E0">
    <w:pPr>
      <w:pStyle w:val="Header"/>
    </w:pPr>
  </w:p>
  <w:p w14:paraId="48D0F1E5" w14:textId="77777777" w:rsidR="00542240" w:rsidRDefault="00542240" w:rsidP="008747E0">
    <w:pPr>
      <w:pStyle w:val="Header"/>
    </w:pPr>
  </w:p>
  <w:p w14:paraId="12DCB8A2" w14:textId="77777777" w:rsidR="00542240" w:rsidRPr="00441393" w:rsidRDefault="00542240" w:rsidP="00441393">
    <w:pPr>
      <w:pStyle w:val="Contents"/>
    </w:pPr>
    <w:r>
      <w:t>DOCUMENT HISTORY</w:t>
    </w:r>
  </w:p>
  <w:p w14:paraId="38A3DB8B" w14:textId="77777777" w:rsidR="00542240" w:rsidRPr="00ED2A8D" w:rsidRDefault="00542240" w:rsidP="008747E0">
    <w:pPr>
      <w:pStyle w:val="Header"/>
    </w:pPr>
  </w:p>
  <w:p w14:paraId="012A4249" w14:textId="77777777" w:rsidR="00542240" w:rsidRPr="00AC33A2" w:rsidRDefault="00542240"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800BD8" w14:textId="77777777" w:rsidR="00542240" w:rsidRDefault="00534B03">
    <w:pPr>
      <w:pStyle w:val="Header"/>
    </w:pPr>
    <w:r>
      <w:rPr>
        <w:noProof/>
      </w:rPr>
      <w:pict w14:anchorId="2C4EBB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6CE6AD" w14:textId="77777777" w:rsidR="00542240" w:rsidRDefault="00534B03">
    <w:pPr>
      <w:pStyle w:val="Header"/>
    </w:pPr>
    <w:r>
      <w:rPr>
        <w:noProof/>
      </w:rPr>
      <w:pict w14:anchorId="63828E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BE80CA" w14:textId="77777777" w:rsidR="00542240" w:rsidRPr="00ED2A8D" w:rsidRDefault="00534B03" w:rsidP="008747E0">
    <w:pPr>
      <w:pStyle w:val="Header"/>
    </w:pPr>
    <w:r>
      <w:rPr>
        <w:noProof/>
      </w:rPr>
      <w:pict w14:anchorId="22AA35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542240">
      <w:rPr>
        <w:noProof/>
        <w:lang w:eastAsia="en-GB"/>
      </w:rPr>
      <w:drawing>
        <wp:anchor distT="0" distB="0" distL="114300" distR="114300" simplePos="0" relativeHeight="251674624" behindDoc="1" locked="0" layoutInCell="1" allowOverlap="1" wp14:anchorId="76E10CEA" wp14:editId="32B95E9A">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E5F9376" w14:textId="77777777" w:rsidR="00542240" w:rsidRPr="00ED2A8D" w:rsidRDefault="00542240" w:rsidP="008747E0">
    <w:pPr>
      <w:pStyle w:val="Header"/>
    </w:pPr>
  </w:p>
  <w:p w14:paraId="03A8D3B0" w14:textId="77777777" w:rsidR="00542240" w:rsidRDefault="00542240" w:rsidP="008747E0">
    <w:pPr>
      <w:pStyle w:val="Header"/>
    </w:pPr>
  </w:p>
  <w:p w14:paraId="7ECDB4CA" w14:textId="77777777" w:rsidR="00542240" w:rsidRDefault="00542240" w:rsidP="008747E0">
    <w:pPr>
      <w:pStyle w:val="Header"/>
    </w:pPr>
  </w:p>
  <w:p w14:paraId="349DAFE1" w14:textId="77777777" w:rsidR="00542240" w:rsidRDefault="00542240" w:rsidP="008747E0">
    <w:pPr>
      <w:pStyle w:val="Header"/>
    </w:pPr>
  </w:p>
  <w:p w14:paraId="20712661" w14:textId="77777777" w:rsidR="00542240" w:rsidRPr="00441393" w:rsidRDefault="00542240" w:rsidP="00441393">
    <w:pPr>
      <w:pStyle w:val="Contents"/>
    </w:pPr>
    <w:r>
      <w:t>CONTENTS</w:t>
    </w:r>
  </w:p>
  <w:p w14:paraId="2FDA1056" w14:textId="77777777" w:rsidR="00542240" w:rsidRDefault="00542240" w:rsidP="0078486B">
    <w:pPr>
      <w:pStyle w:val="Header"/>
      <w:spacing w:line="140" w:lineRule="exact"/>
    </w:pPr>
  </w:p>
  <w:p w14:paraId="5BB17674" w14:textId="77777777" w:rsidR="00542240" w:rsidRPr="00AC33A2" w:rsidRDefault="00542240"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FEE861" w14:textId="77777777" w:rsidR="00542240" w:rsidRPr="00ED2A8D" w:rsidRDefault="00534B03" w:rsidP="00C716E5">
    <w:pPr>
      <w:pStyle w:val="Header"/>
    </w:pPr>
    <w:r>
      <w:rPr>
        <w:noProof/>
      </w:rPr>
      <w:pict w14:anchorId="0C6EFB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542240">
      <w:rPr>
        <w:noProof/>
        <w:lang w:eastAsia="en-GB"/>
      </w:rPr>
      <w:drawing>
        <wp:anchor distT="0" distB="0" distL="114300" distR="114300" simplePos="0" relativeHeight="251697152" behindDoc="1" locked="0" layoutInCell="1" allowOverlap="1" wp14:anchorId="18B38198" wp14:editId="397F761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725C7C7" w14:textId="77777777" w:rsidR="00542240" w:rsidRPr="00ED2A8D" w:rsidRDefault="00542240" w:rsidP="00C716E5">
    <w:pPr>
      <w:pStyle w:val="Header"/>
    </w:pPr>
  </w:p>
  <w:p w14:paraId="3F6DDE8E" w14:textId="77777777" w:rsidR="00542240" w:rsidRDefault="00542240" w:rsidP="00C716E5">
    <w:pPr>
      <w:pStyle w:val="Header"/>
    </w:pPr>
  </w:p>
  <w:p w14:paraId="74FFCF70" w14:textId="77777777" w:rsidR="00542240" w:rsidRDefault="00542240" w:rsidP="00C716E5">
    <w:pPr>
      <w:pStyle w:val="Header"/>
    </w:pPr>
  </w:p>
  <w:p w14:paraId="14C6046F" w14:textId="77777777" w:rsidR="00542240" w:rsidRDefault="00542240" w:rsidP="00C716E5">
    <w:pPr>
      <w:pStyle w:val="Header"/>
    </w:pPr>
  </w:p>
  <w:p w14:paraId="0BA4DCD6" w14:textId="77777777" w:rsidR="00542240" w:rsidRPr="00441393" w:rsidRDefault="00542240" w:rsidP="00C716E5">
    <w:pPr>
      <w:pStyle w:val="Contents"/>
    </w:pPr>
    <w:r>
      <w:t>CONTENTS</w:t>
    </w:r>
  </w:p>
  <w:p w14:paraId="4EB8AE4C" w14:textId="77777777" w:rsidR="00542240" w:rsidRPr="00ED2A8D" w:rsidRDefault="00542240" w:rsidP="00C716E5">
    <w:pPr>
      <w:pStyle w:val="Header"/>
    </w:pPr>
  </w:p>
  <w:p w14:paraId="1E036810" w14:textId="77777777" w:rsidR="00542240" w:rsidRPr="00AC33A2" w:rsidRDefault="00542240" w:rsidP="00C716E5">
    <w:pPr>
      <w:pStyle w:val="Header"/>
      <w:spacing w:line="140" w:lineRule="exact"/>
    </w:pPr>
  </w:p>
  <w:p w14:paraId="03BBE81C" w14:textId="77777777" w:rsidR="00542240" w:rsidRDefault="00542240">
    <w:pPr>
      <w:pStyle w:val="Header"/>
    </w:pPr>
    <w:r>
      <w:rPr>
        <w:noProof/>
        <w:lang w:eastAsia="en-GB"/>
      </w:rPr>
      <w:drawing>
        <wp:anchor distT="0" distB="0" distL="114300" distR="114300" simplePos="0" relativeHeight="251695104" behindDoc="1" locked="0" layoutInCell="1" allowOverlap="1" wp14:anchorId="69E324D4" wp14:editId="4A08C13E">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668"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33"/>
  </w:num>
  <w:num w:numId="3">
    <w:abstractNumId w:val="6"/>
  </w:num>
  <w:num w:numId="4">
    <w:abstractNumId w:val="20"/>
  </w:num>
  <w:num w:numId="5">
    <w:abstractNumId w:val="16"/>
  </w:num>
  <w:num w:numId="6">
    <w:abstractNumId w:val="14"/>
  </w:num>
  <w:num w:numId="7">
    <w:abstractNumId w:val="23"/>
  </w:num>
  <w:num w:numId="8">
    <w:abstractNumId w:val="5"/>
  </w:num>
  <w:num w:numId="9">
    <w:abstractNumId w:val="13"/>
  </w:num>
  <w:num w:numId="10">
    <w:abstractNumId w:val="17"/>
  </w:num>
  <w:num w:numId="11">
    <w:abstractNumId w:val="3"/>
  </w:num>
  <w:num w:numId="12">
    <w:abstractNumId w:val="24"/>
  </w:num>
  <w:num w:numId="13">
    <w:abstractNumId w:val="0"/>
  </w:num>
  <w:num w:numId="14">
    <w:abstractNumId w:val="30"/>
  </w:num>
  <w:num w:numId="15">
    <w:abstractNumId w:val="11"/>
  </w:num>
  <w:num w:numId="16">
    <w:abstractNumId w:val="10"/>
  </w:num>
  <w:num w:numId="17">
    <w:abstractNumId w:val="22"/>
  </w:num>
  <w:num w:numId="18">
    <w:abstractNumId w:val="2"/>
  </w:num>
  <w:num w:numId="19">
    <w:abstractNumId w:val="9"/>
  </w:num>
  <w:num w:numId="20">
    <w:abstractNumId w:val="27"/>
  </w:num>
  <w:num w:numId="21">
    <w:abstractNumId w:val="8"/>
  </w:num>
  <w:num w:numId="22">
    <w:abstractNumId w:val="32"/>
  </w:num>
  <w:num w:numId="23">
    <w:abstractNumId w:val="1"/>
  </w:num>
  <w:num w:numId="24">
    <w:abstractNumId w:val="19"/>
  </w:num>
  <w:num w:numId="25">
    <w:abstractNumId w:val="15"/>
  </w:num>
  <w:num w:numId="26">
    <w:abstractNumId w:val="26"/>
  </w:num>
  <w:num w:numId="27">
    <w:abstractNumId w:val="28"/>
  </w:num>
  <w:num w:numId="28">
    <w:abstractNumId w:val="4"/>
  </w:num>
  <w:num w:numId="29">
    <w:abstractNumId w:val="21"/>
  </w:num>
  <w:num w:numId="30">
    <w:abstractNumId w:val="12"/>
  </w:num>
  <w:num w:numId="31">
    <w:abstractNumId w:val="7"/>
  </w:num>
  <w:num w:numId="32">
    <w:abstractNumId w:val="18"/>
  </w:num>
  <w:num w:numId="33">
    <w:abstractNumId w:val="31"/>
  </w:num>
  <w:num w:numId="34">
    <w:abstractNumId w:val="29"/>
  </w:num>
  <w:num w:numId="35">
    <w:abstractNumId w:val="11"/>
    <w:lvlOverride w:ilvl="0">
      <w:startOverride w:val="1"/>
    </w:lvlOverride>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hael Hadley">
    <w15:presenceInfo w15:providerId="Windows Live" w15:userId="7edea1fdf255c438"/>
  </w15:person>
  <w15:person w15:author="Steve Guest">
    <w15:presenceInfo w15:providerId="AD" w15:userId="S::steve.guest@norcontrol.com::498ea59e-510c-4cf1-81dd-ba264ffbf559"/>
  </w15:person>
  <w15:person w15:author="Rostopshin, Dmitry">
    <w15:presenceInfo w15:providerId="AD" w15:userId="S::dmitry.rostopshin@wartsila.com::f4afaeb5-4082-4f35-8c6c-8a2491840c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b-NO"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79A"/>
    <w:rsid w:val="0001616D"/>
    <w:rsid w:val="00016839"/>
    <w:rsid w:val="000174F9"/>
    <w:rsid w:val="000249C2"/>
    <w:rsid w:val="000258F6"/>
    <w:rsid w:val="000379A7"/>
    <w:rsid w:val="00040EB8"/>
    <w:rsid w:val="000439A4"/>
    <w:rsid w:val="00044293"/>
    <w:rsid w:val="000472F8"/>
    <w:rsid w:val="0005449E"/>
    <w:rsid w:val="00057699"/>
    <w:rsid w:val="00057B6D"/>
    <w:rsid w:val="00061A7B"/>
    <w:rsid w:val="0008654C"/>
    <w:rsid w:val="000904ED"/>
    <w:rsid w:val="00091545"/>
    <w:rsid w:val="000A27A8"/>
    <w:rsid w:val="000B2356"/>
    <w:rsid w:val="000C711B"/>
    <w:rsid w:val="000D2431"/>
    <w:rsid w:val="000E3954"/>
    <w:rsid w:val="000E3E52"/>
    <w:rsid w:val="000F0F9F"/>
    <w:rsid w:val="000F3F43"/>
    <w:rsid w:val="000F58ED"/>
    <w:rsid w:val="00110865"/>
    <w:rsid w:val="00113D5B"/>
    <w:rsid w:val="00113F8F"/>
    <w:rsid w:val="00122EBD"/>
    <w:rsid w:val="001349DB"/>
    <w:rsid w:val="00135AEB"/>
    <w:rsid w:val="00136E58"/>
    <w:rsid w:val="00152A5B"/>
    <w:rsid w:val="001547F9"/>
    <w:rsid w:val="001607D8"/>
    <w:rsid w:val="00160ECB"/>
    <w:rsid w:val="00161325"/>
    <w:rsid w:val="0017187B"/>
    <w:rsid w:val="00184427"/>
    <w:rsid w:val="00184C2E"/>
    <w:rsid w:val="001875B1"/>
    <w:rsid w:val="001A777B"/>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76585"/>
    <w:rsid w:val="0028314D"/>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8791B"/>
    <w:rsid w:val="0039131E"/>
    <w:rsid w:val="003A04A6"/>
    <w:rsid w:val="003A1A56"/>
    <w:rsid w:val="003A7759"/>
    <w:rsid w:val="003A7F6E"/>
    <w:rsid w:val="003B03EA"/>
    <w:rsid w:val="003C7C34"/>
    <w:rsid w:val="003D0F37"/>
    <w:rsid w:val="003D5150"/>
    <w:rsid w:val="003F1901"/>
    <w:rsid w:val="003F1C3A"/>
    <w:rsid w:val="0041086B"/>
    <w:rsid w:val="00414698"/>
    <w:rsid w:val="0042565E"/>
    <w:rsid w:val="00432C05"/>
    <w:rsid w:val="00440379"/>
    <w:rsid w:val="00441393"/>
    <w:rsid w:val="00447CF0"/>
    <w:rsid w:val="00456F10"/>
    <w:rsid w:val="00474746"/>
    <w:rsid w:val="00476942"/>
    <w:rsid w:val="00477027"/>
    <w:rsid w:val="00477D62"/>
    <w:rsid w:val="004871A2"/>
    <w:rsid w:val="00492A8D"/>
    <w:rsid w:val="004944C8"/>
    <w:rsid w:val="004A0EBF"/>
    <w:rsid w:val="004A4AC4"/>
    <w:rsid w:val="004A4EC4"/>
    <w:rsid w:val="004A68F1"/>
    <w:rsid w:val="004B494F"/>
    <w:rsid w:val="004C0E4B"/>
    <w:rsid w:val="004D6D3F"/>
    <w:rsid w:val="004E0BBB"/>
    <w:rsid w:val="004E1D57"/>
    <w:rsid w:val="004E2F16"/>
    <w:rsid w:val="004F1812"/>
    <w:rsid w:val="004F5930"/>
    <w:rsid w:val="004F6196"/>
    <w:rsid w:val="00503044"/>
    <w:rsid w:val="00510AD9"/>
    <w:rsid w:val="00517E6C"/>
    <w:rsid w:val="00523666"/>
    <w:rsid w:val="00525922"/>
    <w:rsid w:val="00526234"/>
    <w:rsid w:val="00534B03"/>
    <w:rsid w:val="00534F34"/>
    <w:rsid w:val="0053692E"/>
    <w:rsid w:val="005378A6"/>
    <w:rsid w:val="00542240"/>
    <w:rsid w:val="00547837"/>
    <w:rsid w:val="00552EA6"/>
    <w:rsid w:val="00557337"/>
    <w:rsid w:val="00557434"/>
    <w:rsid w:val="00576D38"/>
    <w:rsid w:val="00577542"/>
    <w:rsid w:val="005805D2"/>
    <w:rsid w:val="00595415"/>
    <w:rsid w:val="00597652"/>
    <w:rsid w:val="005A0703"/>
    <w:rsid w:val="005A080B"/>
    <w:rsid w:val="005B12A5"/>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34A78"/>
    <w:rsid w:val="00642025"/>
    <w:rsid w:val="00646E87"/>
    <w:rsid w:val="0065107F"/>
    <w:rsid w:val="00657DB0"/>
    <w:rsid w:val="00661445"/>
    <w:rsid w:val="00661946"/>
    <w:rsid w:val="00662990"/>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C1376"/>
    <w:rsid w:val="006C48F9"/>
    <w:rsid w:val="006E0E7D"/>
    <w:rsid w:val="006E10BF"/>
    <w:rsid w:val="006F1C14"/>
    <w:rsid w:val="006F6A16"/>
    <w:rsid w:val="00703A6A"/>
    <w:rsid w:val="00722236"/>
    <w:rsid w:val="00725CCA"/>
    <w:rsid w:val="0072737A"/>
    <w:rsid w:val="007311E7"/>
    <w:rsid w:val="00731DEE"/>
    <w:rsid w:val="00734BC6"/>
    <w:rsid w:val="007427B2"/>
    <w:rsid w:val="0074379A"/>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396C"/>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2EAA"/>
    <w:rsid w:val="00815172"/>
    <w:rsid w:val="00816F79"/>
    <w:rsid w:val="008172F8"/>
    <w:rsid w:val="0082599E"/>
    <w:rsid w:val="008326B2"/>
    <w:rsid w:val="00836031"/>
    <w:rsid w:val="00837DBD"/>
    <w:rsid w:val="00846831"/>
    <w:rsid w:val="00851F87"/>
    <w:rsid w:val="00865532"/>
    <w:rsid w:val="00867686"/>
    <w:rsid w:val="008737D3"/>
    <w:rsid w:val="008747E0"/>
    <w:rsid w:val="00876841"/>
    <w:rsid w:val="00882B3C"/>
    <w:rsid w:val="0088783D"/>
    <w:rsid w:val="0089476E"/>
    <w:rsid w:val="008972C3"/>
    <w:rsid w:val="008A28D9"/>
    <w:rsid w:val="008A30BA"/>
    <w:rsid w:val="008C33B5"/>
    <w:rsid w:val="008C3A72"/>
    <w:rsid w:val="008C6969"/>
    <w:rsid w:val="008D29F3"/>
    <w:rsid w:val="008D3883"/>
    <w:rsid w:val="008E1F69"/>
    <w:rsid w:val="008E76B1"/>
    <w:rsid w:val="008F38BB"/>
    <w:rsid w:val="008F57D8"/>
    <w:rsid w:val="00902834"/>
    <w:rsid w:val="00910058"/>
    <w:rsid w:val="009115DD"/>
    <w:rsid w:val="00914330"/>
    <w:rsid w:val="00914E26"/>
    <w:rsid w:val="0091590F"/>
    <w:rsid w:val="00921ACD"/>
    <w:rsid w:val="00923B4D"/>
    <w:rsid w:val="0092540C"/>
    <w:rsid w:val="00925E0F"/>
    <w:rsid w:val="00931A57"/>
    <w:rsid w:val="00934294"/>
    <w:rsid w:val="0093492E"/>
    <w:rsid w:val="009414E6"/>
    <w:rsid w:val="0095450F"/>
    <w:rsid w:val="00956901"/>
    <w:rsid w:val="00962EC1"/>
    <w:rsid w:val="00967073"/>
    <w:rsid w:val="00971591"/>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30E75"/>
    <w:rsid w:val="00A37E6E"/>
    <w:rsid w:val="00A4308C"/>
    <w:rsid w:val="00A43395"/>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7157"/>
    <w:rsid w:val="00B074AB"/>
    <w:rsid w:val="00B07717"/>
    <w:rsid w:val="00B17253"/>
    <w:rsid w:val="00B17D23"/>
    <w:rsid w:val="00B2583D"/>
    <w:rsid w:val="00B300B1"/>
    <w:rsid w:val="00B31A41"/>
    <w:rsid w:val="00B3287F"/>
    <w:rsid w:val="00B3400D"/>
    <w:rsid w:val="00B40199"/>
    <w:rsid w:val="00B502FF"/>
    <w:rsid w:val="00B528D3"/>
    <w:rsid w:val="00B643DF"/>
    <w:rsid w:val="00B65300"/>
    <w:rsid w:val="00B67422"/>
    <w:rsid w:val="00B70BD4"/>
    <w:rsid w:val="00B712CA"/>
    <w:rsid w:val="00B73463"/>
    <w:rsid w:val="00B76FD5"/>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C0106D"/>
    <w:rsid w:val="00C03944"/>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1E62"/>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7460"/>
    <w:rsid w:val="00CC35EF"/>
    <w:rsid w:val="00CC5048"/>
    <w:rsid w:val="00CC6246"/>
    <w:rsid w:val="00CE5860"/>
    <w:rsid w:val="00CE5E46"/>
    <w:rsid w:val="00CF49CC"/>
    <w:rsid w:val="00CF54C2"/>
    <w:rsid w:val="00D04F0B"/>
    <w:rsid w:val="00D07384"/>
    <w:rsid w:val="00D1463A"/>
    <w:rsid w:val="00D24632"/>
    <w:rsid w:val="00D252C9"/>
    <w:rsid w:val="00D32DDF"/>
    <w:rsid w:val="00D3700C"/>
    <w:rsid w:val="00D4573B"/>
    <w:rsid w:val="00D638E0"/>
    <w:rsid w:val="00D653B1"/>
    <w:rsid w:val="00D74AE1"/>
    <w:rsid w:val="00D75D42"/>
    <w:rsid w:val="00D80B20"/>
    <w:rsid w:val="00D865A8"/>
    <w:rsid w:val="00D9012A"/>
    <w:rsid w:val="00D92C2D"/>
    <w:rsid w:val="00D9361E"/>
    <w:rsid w:val="00D94F38"/>
    <w:rsid w:val="00DA17CD"/>
    <w:rsid w:val="00DB25B3"/>
    <w:rsid w:val="00DD041E"/>
    <w:rsid w:val="00DD60F2"/>
    <w:rsid w:val="00DE0893"/>
    <w:rsid w:val="00DE2814"/>
    <w:rsid w:val="00DE6290"/>
    <w:rsid w:val="00DE6796"/>
    <w:rsid w:val="00DF41B2"/>
    <w:rsid w:val="00E01166"/>
    <w:rsid w:val="00E01272"/>
    <w:rsid w:val="00E015AE"/>
    <w:rsid w:val="00E03067"/>
    <w:rsid w:val="00E03846"/>
    <w:rsid w:val="00E069B6"/>
    <w:rsid w:val="00E16EB4"/>
    <w:rsid w:val="00E20A7D"/>
    <w:rsid w:val="00E21A27"/>
    <w:rsid w:val="00E27A2F"/>
    <w:rsid w:val="00E42A94"/>
    <w:rsid w:val="00E44826"/>
    <w:rsid w:val="00E451BA"/>
    <w:rsid w:val="00E454B5"/>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2ACE"/>
    <w:rsid w:val="00ED4450"/>
    <w:rsid w:val="00EE54CB"/>
    <w:rsid w:val="00EE6424"/>
    <w:rsid w:val="00EF1C54"/>
    <w:rsid w:val="00EF404B"/>
    <w:rsid w:val="00F00376"/>
    <w:rsid w:val="00F01F0C"/>
    <w:rsid w:val="00F02A5A"/>
    <w:rsid w:val="00F11368"/>
    <w:rsid w:val="00F11764"/>
    <w:rsid w:val="00F157E2"/>
    <w:rsid w:val="00F259E2"/>
    <w:rsid w:val="00F41AAF"/>
    <w:rsid w:val="00F41F0B"/>
    <w:rsid w:val="00F44F47"/>
    <w:rsid w:val="00F527AC"/>
    <w:rsid w:val="00F5503F"/>
    <w:rsid w:val="00F61D83"/>
    <w:rsid w:val="00F65DD1"/>
    <w:rsid w:val="00F707B3"/>
    <w:rsid w:val="00F71135"/>
    <w:rsid w:val="00F74309"/>
    <w:rsid w:val="00F7793E"/>
    <w:rsid w:val="00F82C35"/>
    <w:rsid w:val="00F90461"/>
    <w:rsid w:val="00FA370D"/>
    <w:rsid w:val="00FA66F1"/>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43404807"/>
  <w15:docId w15:val="{8A3A3D77-1D63-4FFF-BD8C-B4BDFCA0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eader" Target="header3.xml"/><Relationship Id="rId26" Type="http://schemas.openxmlformats.org/officeDocument/2006/relationships/header" Target="header9.xml"/><Relationship Id="rId39" Type="http://schemas.openxmlformats.org/officeDocument/2006/relationships/theme" Target="theme/theme1.xml"/><Relationship Id="rId21" Type="http://schemas.openxmlformats.org/officeDocument/2006/relationships/header" Target="header5.xml"/><Relationship Id="rId34" Type="http://schemas.openxmlformats.org/officeDocument/2006/relationships/header" Target="header14.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header" Target="header13.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7.xml"/><Relationship Id="rId32" Type="http://schemas.openxmlformats.org/officeDocument/2006/relationships/header" Target="header1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image" Target="media/image4.jpeg"/><Relationship Id="rId36"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5.xml"/><Relationship Id="rId30" Type="http://schemas.openxmlformats.org/officeDocument/2006/relationships/header" Target="header11.xml"/><Relationship Id="rId35" Type="http://schemas.openxmlformats.org/officeDocument/2006/relationships/footer" Target="footer7.xml"/><Relationship Id="rId8" Type="http://schemas.openxmlformats.org/officeDocument/2006/relationships/webSettings" Target="webSettings.xml"/><Relationship Id="rId3" Type="http://schemas.openxmlformats.org/officeDocument/2006/relationships/customXml" Target="../customXml/item3.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vegu.KONGSBERG\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214760-8966-436C-8122-80FE909C2C8D}">
  <ds:schemaRefs>
    <ds:schemaRef ds:uri="http://schemas.microsoft.com/sharepoint/v3/contenttype/forms"/>
  </ds:schemaRefs>
</ds:datastoreItem>
</file>

<file path=customXml/itemProps2.xml><?xml version="1.0" encoding="utf-8"?>
<ds:datastoreItem xmlns:ds="http://schemas.openxmlformats.org/officeDocument/2006/customXml" ds:itemID="{4368C76C-55BA-4E5D-AAA5-2B0DDA3533AF}">
  <ds:schemaRefs>
    <ds:schemaRef ds:uri="http://schemas.openxmlformats.org/officeDocument/2006/bibliography"/>
  </ds:schemaRefs>
</ds:datastoreItem>
</file>

<file path=customXml/itemProps3.xml><?xml version="1.0" encoding="utf-8"?>
<ds:datastoreItem xmlns:ds="http://schemas.openxmlformats.org/officeDocument/2006/customXml" ds:itemID="{6944DD11-1E75-4063-9981-9A958D987D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9CD837-A10A-4EE8-8202-9EEF41489B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48</TotalTime>
  <Pages>44</Pages>
  <Words>11537</Words>
  <Characters>65765</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77148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Steve Guest</dc:creator>
  <cp:keywords/>
  <dc:description/>
  <cp:lastModifiedBy>Kevin Gregory</cp:lastModifiedBy>
  <cp:revision>4</cp:revision>
  <dcterms:created xsi:type="dcterms:W3CDTF">2021-02-05T09:22:00Z</dcterms:created>
  <dcterms:modified xsi:type="dcterms:W3CDTF">2021-02-11T08:20:00Z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